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7EF22">
      <w:pPr>
        <w:ind w:left="440"/>
        <w:jc w:val="center"/>
        <w:rPr>
          <w:ins w:id="0" w:author="Lich" w:date="2025-04-16T09:49:18Z"/>
          <w:rFonts w:hint="eastAsia" w:ascii="宋体" w:hAnsi="宋体" w:eastAsia="宋体" w:cs="宋体"/>
          <w:b/>
          <w:bCs/>
          <w:color w:val="auto"/>
          <w:sz w:val="44"/>
          <w:szCs w:val="44"/>
        </w:rPr>
      </w:pPr>
    </w:p>
    <w:p w14:paraId="24B59105">
      <w:pPr>
        <w:ind w:left="440"/>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招标技术需求书</w:t>
      </w:r>
    </w:p>
    <w:p w14:paraId="49656A2C">
      <w:pPr>
        <w:ind w:left="440"/>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——燃气采暖热水炉</w:t>
      </w:r>
    </w:p>
    <w:p w14:paraId="52FD7561">
      <w:pPr>
        <w:widowControl/>
        <w:spacing w:line="480" w:lineRule="auto"/>
        <w:rPr>
          <w:rFonts w:hint="eastAsia" w:ascii="宋体" w:hAnsi="宋体" w:eastAsia="宋体" w:cs="宋体"/>
          <w:color w:val="auto"/>
          <w:sz w:val="28"/>
          <w:szCs w:val="28"/>
        </w:rPr>
      </w:pPr>
    </w:p>
    <w:p w14:paraId="3208A573">
      <w:pPr>
        <w:widowControl/>
        <w:spacing w:line="480" w:lineRule="auto"/>
        <w:rPr>
          <w:rFonts w:hint="eastAsia" w:ascii="宋体" w:hAnsi="宋体" w:eastAsia="宋体" w:cs="宋体"/>
          <w:color w:val="auto"/>
          <w:sz w:val="28"/>
          <w:szCs w:val="28"/>
        </w:rPr>
      </w:pPr>
    </w:p>
    <w:p w14:paraId="2424AAE1">
      <w:pPr>
        <w:widowControl/>
        <w:spacing w:line="480" w:lineRule="auto"/>
        <w:rPr>
          <w:rFonts w:hint="eastAsia" w:ascii="宋体" w:hAnsi="宋体" w:eastAsia="宋体" w:cs="宋体"/>
          <w:color w:val="auto"/>
          <w:sz w:val="28"/>
          <w:szCs w:val="28"/>
        </w:rPr>
      </w:pPr>
    </w:p>
    <w:p w14:paraId="591920AD">
      <w:pPr>
        <w:widowControl/>
        <w:spacing w:line="480" w:lineRule="auto"/>
        <w:rPr>
          <w:rFonts w:hint="eastAsia" w:ascii="宋体" w:hAnsi="宋体" w:eastAsia="宋体" w:cs="宋体"/>
          <w:color w:val="auto"/>
          <w:sz w:val="28"/>
          <w:szCs w:val="28"/>
        </w:rPr>
      </w:pPr>
    </w:p>
    <w:p w14:paraId="1DB70166">
      <w:pPr>
        <w:widowControl/>
        <w:spacing w:line="480" w:lineRule="auto"/>
        <w:rPr>
          <w:rFonts w:hint="eastAsia" w:ascii="宋体" w:hAnsi="宋体" w:eastAsia="宋体" w:cs="宋体"/>
          <w:color w:val="auto"/>
          <w:sz w:val="28"/>
          <w:szCs w:val="28"/>
        </w:rPr>
      </w:pPr>
    </w:p>
    <w:p w14:paraId="01000F8E">
      <w:pPr>
        <w:widowControl/>
        <w:spacing w:line="480" w:lineRule="auto"/>
        <w:rPr>
          <w:rFonts w:hint="eastAsia" w:ascii="宋体" w:hAnsi="宋体" w:eastAsia="宋体" w:cs="宋体"/>
          <w:color w:val="auto"/>
          <w:sz w:val="28"/>
          <w:szCs w:val="28"/>
        </w:rPr>
      </w:pPr>
    </w:p>
    <w:p w14:paraId="3097D4D7">
      <w:pPr>
        <w:widowControl/>
        <w:spacing w:line="480" w:lineRule="auto"/>
        <w:rPr>
          <w:rFonts w:hint="eastAsia" w:ascii="宋体" w:hAnsi="宋体" w:eastAsia="宋体" w:cs="宋体"/>
          <w:color w:val="auto"/>
          <w:sz w:val="28"/>
          <w:szCs w:val="28"/>
        </w:rPr>
      </w:pPr>
    </w:p>
    <w:p w14:paraId="6C10B700">
      <w:pPr>
        <w:widowControl/>
        <w:spacing w:line="480" w:lineRule="auto"/>
        <w:rPr>
          <w:rFonts w:hint="eastAsia" w:ascii="宋体" w:hAnsi="宋体" w:eastAsia="宋体" w:cs="宋体"/>
          <w:color w:val="auto"/>
          <w:sz w:val="28"/>
          <w:szCs w:val="28"/>
        </w:rPr>
      </w:pPr>
    </w:p>
    <w:p w14:paraId="7592A0C0">
      <w:pPr>
        <w:widowControl/>
        <w:spacing w:line="480" w:lineRule="auto"/>
        <w:jc w:val="center"/>
        <w:rPr>
          <w:rFonts w:hint="eastAsia" w:ascii="宋体" w:hAnsi="宋体" w:eastAsia="宋体" w:cs="宋体"/>
          <w:color w:val="auto"/>
          <w:sz w:val="28"/>
          <w:szCs w:val="28"/>
        </w:rPr>
      </w:pPr>
    </w:p>
    <w:p w14:paraId="3E7882CC">
      <w:pPr>
        <w:widowControl/>
        <w:spacing w:line="480" w:lineRule="auto"/>
        <w:rPr>
          <w:rFonts w:hint="eastAsia" w:ascii="宋体" w:hAnsi="宋体" w:eastAsia="宋体" w:cs="宋体"/>
          <w:color w:val="auto"/>
          <w:sz w:val="28"/>
          <w:szCs w:val="28"/>
        </w:rPr>
      </w:pPr>
    </w:p>
    <w:p w14:paraId="4BE2A1E4">
      <w:pPr>
        <w:widowControl/>
        <w:spacing w:line="480" w:lineRule="auto"/>
        <w:rPr>
          <w:rFonts w:hint="eastAsia" w:ascii="宋体" w:hAnsi="宋体" w:eastAsia="宋体" w:cs="宋体"/>
          <w:color w:val="auto"/>
          <w:sz w:val="28"/>
          <w:szCs w:val="28"/>
        </w:rPr>
      </w:pPr>
    </w:p>
    <w:p w14:paraId="1298F44A">
      <w:pPr>
        <w:widowControl/>
        <w:spacing w:line="480" w:lineRule="auto"/>
        <w:rPr>
          <w:rFonts w:hint="eastAsia" w:ascii="宋体" w:hAnsi="宋体" w:eastAsia="宋体" w:cs="宋体"/>
          <w:color w:val="auto"/>
          <w:sz w:val="28"/>
          <w:szCs w:val="28"/>
        </w:rPr>
      </w:pPr>
    </w:p>
    <w:p w14:paraId="1D1DEAC4">
      <w:pPr>
        <w:widowControl/>
        <w:spacing w:line="480" w:lineRule="auto"/>
        <w:rPr>
          <w:rFonts w:hint="eastAsia" w:ascii="宋体" w:hAnsi="宋体" w:eastAsia="宋体" w:cs="宋体"/>
          <w:color w:val="auto"/>
          <w:sz w:val="28"/>
          <w:szCs w:val="28"/>
        </w:rPr>
      </w:pPr>
    </w:p>
    <w:p w14:paraId="0AF6CB59">
      <w:pPr>
        <w:widowControl/>
        <w:spacing w:line="480" w:lineRule="auto"/>
        <w:rPr>
          <w:rFonts w:hint="eastAsia" w:ascii="宋体" w:hAnsi="宋体" w:eastAsia="宋体" w:cs="宋体"/>
          <w:color w:val="auto"/>
          <w:lang w:val="zh-CN"/>
        </w:rPr>
      </w:pPr>
    </w:p>
    <w:p w14:paraId="36879098">
      <w:pPr>
        <w:rPr>
          <w:rFonts w:hint="eastAsia" w:ascii="宋体" w:hAnsi="宋体" w:eastAsia="宋体" w:cs="宋体"/>
          <w:b w:val="0"/>
          <w:bCs w:val="0"/>
          <w:color w:val="auto"/>
          <w:sz w:val="24"/>
          <w:szCs w:val="24"/>
        </w:rPr>
      </w:pPr>
      <w:bookmarkStart w:id="0" w:name="_Toc458330366"/>
      <w:bookmarkStart w:id="1" w:name="_Toc66718250"/>
      <w:r>
        <w:rPr>
          <w:rFonts w:hint="eastAsia" w:ascii="宋体" w:hAnsi="宋体" w:eastAsia="宋体" w:cs="宋体"/>
          <w:b w:val="0"/>
          <w:bCs w:val="0"/>
          <w:color w:val="auto"/>
          <w:sz w:val="24"/>
          <w:szCs w:val="24"/>
        </w:rPr>
        <w:br w:type="page"/>
      </w:r>
    </w:p>
    <w:p w14:paraId="4D0B595F">
      <w:pPr>
        <w:pStyle w:val="6"/>
        <w:jc w:val="left"/>
        <w:rPr>
          <w:rFonts w:hint="eastAsia" w:ascii="宋体" w:hAnsi="宋体" w:eastAsia="宋体" w:cs="宋体"/>
          <w:b w:val="0"/>
          <w:bCs w:val="0"/>
          <w:color w:val="auto"/>
          <w:sz w:val="21"/>
          <w:szCs w:val="21"/>
        </w:rPr>
      </w:pPr>
      <w:bookmarkStart w:id="2" w:name="_Toc25776"/>
      <w:r>
        <w:rPr>
          <w:rFonts w:hint="eastAsia" w:ascii="宋体" w:hAnsi="宋体" w:eastAsia="宋体" w:cs="宋体"/>
          <w:b w:val="0"/>
          <w:bCs w:val="0"/>
          <w:color w:val="auto"/>
          <w:sz w:val="21"/>
          <w:szCs w:val="21"/>
        </w:rPr>
        <w:t>1、</w:t>
      </w:r>
      <w:bookmarkEnd w:id="0"/>
      <w:r>
        <w:rPr>
          <w:rFonts w:hint="eastAsia" w:ascii="宋体" w:hAnsi="宋体" w:eastAsia="宋体" w:cs="宋体"/>
          <w:b w:val="0"/>
          <w:bCs w:val="0"/>
          <w:color w:val="auto"/>
          <w:sz w:val="21"/>
          <w:szCs w:val="21"/>
          <w:lang w:eastAsia="zh-CN"/>
        </w:rPr>
        <w:t>总则</w:t>
      </w:r>
      <w:bookmarkEnd w:id="1"/>
      <w:bookmarkEnd w:id="2"/>
    </w:p>
    <w:p w14:paraId="1A1F1AA1">
      <w:pPr>
        <w:pStyle w:val="5"/>
        <w:jc w:val="left"/>
        <w:rPr>
          <w:rFonts w:hint="eastAsia" w:ascii="宋体" w:hAnsi="宋体" w:eastAsia="宋体" w:cs="宋体"/>
          <w:b w:val="0"/>
          <w:bCs w:val="0"/>
          <w:color w:val="auto"/>
          <w:sz w:val="21"/>
          <w:szCs w:val="21"/>
          <w:lang w:eastAsia="zh-CN"/>
        </w:rPr>
      </w:pPr>
      <w:bookmarkStart w:id="3" w:name="_Toc21486"/>
      <w:bookmarkStart w:id="4" w:name="_Toc66718251"/>
      <w:r>
        <w:rPr>
          <w:rFonts w:hint="eastAsia" w:ascii="宋体" w:hAnsi="宋体" w:eastAsia="宋体" w:cs="宋体"/>
          <w:b w:val="0"/>
          <w:bCs w:val="0"/>
          <w:color w:val="auto"/>
          <w:sz w:val="21"/>
          <w:szCs w:val="21"/>
        </w:rPr>
        <w:t>1.1</w:t>
      </w:r>
      <w:r>
        <w:rPr>
          <w:rFonts w:hint="eastAsia" w:ascii="宋体" w:hAnsi="宋体" w:eastAsia="宋体" w:cs="宋体"/>
          <w:b w:val="0"/>
          <w:bCs w:val="0"/>
          <w:color w:val="auto"/>
          <w:sz w:val="21"/>
          <w:szCs w:val="21"/>
          <w:lang w:eastAsia="zh-CN"/>
        </w:rPr>
        <w:t>说明</w:t>
      </w:r>
      <w:bookmarkEnd w:id="3"/>
      <w:bookmarkEnd w:id="4"/>
    </w:p>
    <w:p w14:paraId="55599495">
      <w:pPr>
        <w:autoSpaceDE w:val="0"/>
        <w:autoSpaceDN w:val="0"/>
        <w:adjustRightInd w:val="0"/>
        <w:snapToGrid w:val="0"/>
        <w:spacing w:before="100" w:beforeAutospacing="1"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本指标标准说明有关燃气炉（含非冷凝型和冷凝型的两用炉、系统炉）的制造、安装及调试所需的各项技术要求。</w:t>
      </w:r>
    </w:p>
    <w:p w14:paraId="4D5BA7FF">
      <w:pPr>
        <w:pStyle w:val="5"/>
        <w:jc w:val="left"/>
        <w:rPr>
          <w:rFonts w:hint="eastAsia" w:ascii="宋体" w:hAnsi="宋体" w:eastAsia="宋体" w:cs="宋体"/>
          <w:b w:val="0"/>
          <w:bCs w:val="0"/>
          <w:color w:val="auto"/>
          <w:sz w:val="21"/>
          <w:szCs w:val="21"/>
          <w:lang w:eastAsia="zh-CN"/>
        </w:rPr>
      </w:pPr>
      <w:bookmarkStart w:id="5" w:name="_Toc27399"/>
      <w:bookmarkStart w:id="6" w:name="_Toc66718252"/>
      <w:r>
        <w:rPr>
          <w:rFonts w:hint="eastAsia" w:ascii="宋体" w:hAnsi="宋体" w:eastAsia="宋体" w:cs="宋体"/>
          <w:b w:val="0"/>
          <w:bCs w:val="0"/>
          <w:color w:val="auto"/>
          <w:sz w:val="21"/>
          <w:szCs w:val="21"/>
        </w:rPr>
        <w:t>1.2</w:t>
      </w:r>
      <w:r>
        <w:rPr>
          <w:rFonts w:hint="eastAsia" w:ascii="宋体" w:hAnsi="宋体" w:eastAsia="宋体" w:cs="宋体"/>
          <w:b w:val="0"/>
          <w:bCs w:val="0"/>
          <w:color w:val="auto"/>
          <w:sz w:val="21"/>
          <w:szCs w:val="21"/>
          <w:lang w:eastAsia="zh-CN"/>
        </w:rPr>
        <w:t>一般要求</w:t>
      </w:r>
      <w:bookmarkEnd w:id="5"/>
      <w:bookmarkEnd w:id="6"/>
    </w:p>
    <w:p w14:paraId="27067800">
      <w:pPr>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tab/>
      </w:r>
      <w:r>
        <w:rPr>
          <w:rFonts w:hint="eastAsia" w:ascii="宋体" w:hAnsi="宋体" w:eastAsia="宋体" w:cs="宋体"/>
          <w:color w:val="auto"/>
          <w:sz w:val="21"/>
          <w:szCs w:val="21"/>
        </w:rPr>
        <w:t>本技术说明是以中华人民共和国国内通用的标准为依据，作为对投标方制造工艺质量所提出的基本技术质量要求，投标方所使用之设备、材料、系统设计及各种设置，均需符合本技术说明书所述之标准和规范。</w:t>
      </w:r>
    </w:p>
    <w:p w14:paraId="0E6A1741">
      <w:pPr>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tab/>
      </w:r>
      <w:r>
        <w:rPr>
          <w:rFonts w:hint="eastAsia" w:ascii="宋体" w:hAnsi="宋体" w:eastAsia="宋体" w:cs="宋体"/>
          <w:color w:val="auto"/>
          <w:sz w:val="21"/>
          <w:szCs w:val="21"/>
        </w:rPr>
        <w:t>投标方在签署合同时，已被视为认可本工程的运作方式，具备与本工程相关单位进行有效协调和配合的能力，共同合作完成相应的施工工作，以使设备达至安全和正常运作。</w:t>
      </w:r>
    </w:p>
    <w:p w14:paraId="05E589CB">
      <w:pPr>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tab/>
      </w:r>
      <w:r>
        <w:rPr>
          <w:rFonts w:hint="eastAsia" w:ascii="宋体" w:hAnsi="宋体" w:eastAsia="宋体" w:cs="宋体"/>
          <w:color w:val="auto"/>
          <w:sz w:val="21"/>
          <w:szCs w:val="21"/>
        </w:rPr>
        <w:t>有关设备，无论在运送、储存及安装期间应采取正确的保护设施，以确保设备在任何情况下不受破损及锈蚀。</w:t>
      </w:r>
    </w:p>
    <w:p w14:paraId="5BAF39D0">
      <w:pPr>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tab/>
      </w:r>
      <w:r>
        <w:rPr>
          <w:rFonts w:hint="eastAsia" w:ascii="宋体" w:hAnsi="宋体" w:eastAsia="宋体" w:cs="宋体"/>
          <w:color w:val="auto"/>
          <w:sz w:val="21"/>
          <w:szCs w:val="21"/>
        </w:rPr>
        <w:t>燃气采暖热水炉的功能须满足设备表所列的要求。</w:t>
      </w:r>
    </w:p>
    <w:p w14:paraId="15ED12C2">
      <w:pPr>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tab/>
      </w:r>
      <w:r>
        <w:rPr>
          <w:rFonts w:hint="eastAsia" w:ascii="宋体" w:hAnsi="宋体" w:eastAsia="宋体" w:cs="宋体"/>
          <w:color w:val="auto"/>
          <w:sz w:val="21"/>
          <w:szCs w:val="21"/>
        </w:rPr>
        <w:t>本次采购适用城市民用住宅或商业楼项目的燃气采暖热水炉，供方应当充分考虑影响壁挂炉使用的各种外界环境条件，如气候、海拔、环境温度、环境相对湿度、地震烈度等。如供方之产品对以上环境因素有特殊要求的应当以专函并加盖公章予以详细说明。</w:t>
      </w:r>
    </w:p>
    <w:p w14:paraId="1C7DE72C">
      <w:pPr>
        <w:rPr>
          <w:rFonts w:hint="eastAsia" w:ascii="宋体" w:hAnsi="宋体" w:eastAsia="宋体" w:cs="宋体"/>
          <w:color w:val="auto"/>
          <w:sz w:val="21"/>
          <w:szCs w:val="21"/>
        </w:rPr>
      </w:pPr>
      <w:r>
        <w:rPr>
          <w:rFonts w:hint="eastAsia" w:ascii="宋体" w:hAnsi="宋体" w:eastAsia="宋体" w:cs="宋体"/>
          <w:color w:val="auto"/>
          <w:sz w:val="21"/>
          <w:szCs w:val="21"/>
        </w:rPr>
        <w:t>F.</w:t>
      </w:r>
      <w:r>
        <w:rPr>
          <w:rFonts w:hint="eastAsia" w:ascii="宋体" w:hAnsi="宋体" w:eastAsia="宋体" w:cs="宋体"/>
          <w:color w:val="auto"/>
          <w:sz w:val="21"/>
          <w:szCs w:val="21"/>
        </w:rPr>
        <w:tab/>
      </w:r>
      <w:r>
        <w:rPr>
          <w:rFonts w:hint="eastAsia" w:ascii="宋体" w:hAnsi="宋体" w:eastAsia="宋体" w:cs="宋体"/>
          <w:color w:val="auto"/>
          <w:sz w:val="21"/>
          <w:szCs w:val="21"/>
        </w:rPr>
        <w:t>投标方在签订合同时，已被视为具备丰富的国内工程经验，并熟悉国内通用执行的规范与标准。根据实际需要，在本技术设计说明书各章节当中，对不同的工种、设备、材料、验收方法已有具体文字说明，当中也会引用合适的国家标准或其他国际标准以及行业标准，因此，投标方应在投标时自行向有关机构查询、获取该等版本的最新标准，并严格遵</w:t>
      </w:r>
      <w:bookmarkStart w:id="35" w:name="_GoBack"/>
      <w:bookmarkEnd w:id="35"/>
      <w:r>
        <w:rPr>
          <w:rFonts w:hint="eastAsia" w:ascii="宋体" w:hAnsi="宋体" w:eastAsia="宋体" w:cs="宋体"/>
          <w:color w:val="auto"/>
          <w:sz w:val="21"/>
          <w:szCs w:val="21"/>
        </w:rPr>
        <w:t>照该等标准的技术要求制造和提供设计及材料。</w:t>
      </w:r>
    </w:p>
    <w:p w14:paraId="46B04BF5">
      <w:pPr>
        <w:rPr>
          <w:rFonts w:hint="eastAsia" w:ascii="宋体" w:hAnsi="宋体" w:eastAsia="宋体" w:cs="宋体"/>
          <w:color w:val="auto"/>
          <w:sz w:val="21"/>
          <w:szCs w:val="21"/>
        </w:rPr>
      </w:pPr>
      <w:r>
        <w:rPr>
          <w:rFonts w:hint="eastAsia" w:ascii="宋体" w:hAnsi="宋体" w:eastAsia="宋体" w:cs="宋体"/>
          <w:color w:val="auto"/>
          <w:sz w:val="21"/>
          <w:szCs w:val="21"/>
        </w:rPr>
        <w:t>G.</w:t>
      </w:r>
      <w:r>
        <w:rPr>
          <w:rFonts w:hint="eastAsia" w:ascii="宋体" w:hAnsi="宋体" w:eastAsia="宋体" w:cs="宋体"/>
          <w:color w:val="auto"/>
          <w:sz w:val="21"/>
          <w:szCs w:val="21"/>
        </w:rPr>
        <w:tab/>
      </w:r>
      <w:r>
        <w:rPr>
          <w:rFonts w:hint="eastAsia" w:ascii="宋体" w:hAnsi="宋体" w:eastAsia="宋体" w:cs="宋体"/>
          <w:color w:val="auto"/>
          <w:sz w:val="21"/>
          <w:szCs w:val="21"/>
        </w:rPr>
        <w:t>若因地方部门的特别要求，在技术要求上与本技术说明书所规定的标准发生抵触，或有关技术说明书和图纸上所标注或要求相互矛盾时，或有关技术说明书内各有关段落的要求出现相互矛盾时，投标方必须向业主或业主授权代表书面反映，至于应遵从哪个准则，则由业主或业主授权代表做最终决定，但有关最终决定不能构成工程变更。</w:t>
      </w:r>
    </w:p>
    <w:p w14:paraId="59711ACD">
      <w:pPr>
        <w:pStyle w:val="5"/>
        <w:jc w:val="left"/>
        <w:rPr>
          <w:rFonts w:hint="eastAsia" w:ascii="宋体" w:hAnsi="宋体" w:eastAsia="宋体" w:cs="宋体"/>
          <w:b w:val="0"/>
          <w:bCs w:val="0"/>
          <w:color w:val="auto"/>
          <w:sz w:val="21"/>
          <w:szCs w:val="21"/>
          <w:lang w:eastAsia="zh-CN"/>
        </w:rPr>
      </w:pPr>
      <w:bookmarkStart w:id="7" w:name="_Toc10867"/>
      <w:bookmarkStart w:id="8" w:name="_Toc66718253"/>
      <w:r>
        <w:rPr>
          <w:rFonts w:hint="eastAsia" w:ascii="宋体" w:hAnsi="宋体" w:eastAsia="宋体" w:cs="宋体"/>
          <w:b w:val="0"/>
          <w:bCs w:val="0"/>
          <w:color w:val="auto"/>
          <w:sz w:val="21"/>
          <w:szCs w:val="21"/>
        </w:rPr>
        <w:t>1.3</w:t>
      </w:r>
      <w:r>
        <w:rPr>
          <w:rFonts w:hint="eastAsia" w:ascii="宋体" w:hAnsi="宋体" w:eastAsia="宋体" w:cs="宋体"/>
          <w:b w:val="0"/>
          <w:bCs w:val="0"/>
          <w:color w:val="auto"/>
          <w:sz w:val="21"/>
          <w:szCs w:val="21"/>
          <w:lang w:eastAsia="zh-CN"/>
        </w:rPr>
        <w:t>质量要求</w:t>
      </w:r>
      <w:bookmarkEnd w:id="7"/>
      <w:bookmarkEnd w:id="8"/>
    </w:p>
    <w:p w14:paraId="308FC678">
      <w:pPr>
        <w:rPr>
          <w:rFonts w:hint="eastAsia" w:ascii="宋体" w:hAnsi="宋体" w:eastAsia="宋体" w:cs="宋体"/>
          <w:color w:val="auto"/>
          <w:sz w:val="21"/>
          <w:szCs w:val="21"/>
        </w:rPr>
      </w:pPr>
      <w:r>
        <w:rPr>
          <w:rFonts w:hint="eastAsia" w:ascii="宋体" w:hAnsi="宋体" w:eastAsia="宋体" w:cs="宋体"/>
          <w:color w:val="auto"/>
          <w:sz w:val="21"/>
          <w:szCs w:val="21"/>
        </w:rPr>
        <w:t>A.制造商须获得ISO9000系列质量和管理资格认证或同等资格认证。</w:t>
      </w:r>
    </w:p>
    <w:p w14:paraId="6C2BDEB9">
      <w:pPr>
        <w:rPr>
          <w:rFonts w:hint="eastAsia" w:ascii="宋体" w:hAnsi="宋体" w:eastAsia="宋体" w:cs="宋体"/>
          <w:color w:val="auto"/>
          <w:sz w:val="21"/>
          <w:szCs w:val="21"/>
        </w:rPr>
      </w:pPr>
      <w:r>
        <w:rPr>
          <w:rFonts w:hint="eastAsia" w:ascii="宋体" w:hAnsi="宋体" w:eastAsia="宋体" w:cs="宋体"/>
          <w:color w:val="auto"/>
          <w:sz w:val="21"/>
          <w:szCs w:val="21"/>
        </w:rPr>
        <w:t>B.制造商应具备在项目所在的城市拥有提供设备和服务的经历。</w:t>
      </w:r>
    </w:p>
    <w:p w14:paraId="7F9C101C">
      <w:pPr>
        <w:rPr>
          <w:rFonts w:hint="eastAsia" w:ascii="宋体" w:hAnsi="宋体" w:eastAsia="宋体" w:cs="宋体"/>
          <w:color w:val="auto"/>
          <w:sz w:val="21"/>
          <w:szCs w:val="21"/>
        </w:rPr>
      </w:pPr>
      <w:r>
        <w:rPr>
          <w:rFonts w:hint="eastAsia" w:ascii="宋体" w:hAnsi="宋体" w:eastAsia="宋体" w:cs="宋体"/>
          <w:color w:val="auto"/>
          <w:sz w:val="21"/>
          <w:szCs w:val="21"/>
        </w:rPr>
        <w:t>C.系统设计、系统之各项指标、系统设备、材料及工艺均须符合本章内所标注的规范/标准，或其它与该标准要求相符的中国或国际认可的规范/标准。</w:t>
      </w:r>
    </w:p>
    <w:p w14:paraId="6C248AC3">
      <w:pPr>
        <w:rPr>
          <w:rFonts w:hint="eastAsia" w:ascii="宋体" w:hAnsi="宋体" w:eastAsia="宋体" w:cs="宋体"/>
          <w:color w:val="auto"/>
          <w:sz w:val="21"/>
          <w:szCs w:val="21"/>
        </w:rPr>
      </w:pPr>
      <w:r>
        <w:rPr>
          <w:rFonts w:hint="eastAsia" w:ascii="宋体" w:hAnsi="宋体" w:eastAsia="宋体" w:cs="宋体"/>
          <w:color w:val="auto"/>
          <w:sz w:val="21"/>
          <w:szCs w:val="21"/>
        </w:rPr>
        <w:t>D.每台机组的侧面需固定有铭牌标志（详细标明制造厂家的名称、生产编号或日期、设备的规格/型号、编号及有关的技术数据等资料。每台机组须有一套书面证明资料（至少包括产品说明书、合格证等）。</w:t>
      </w:r>
    </w:p>
    <w:p w14:paraId="30FDD357">
      <w:pPr>
        <w:rPr>
          <w:rFonts w:hint="eastAsia" w:ascii="宋体" w:hAnsi="宋体" w:eastAsia="宋体" w:cs="宋体"/>
          <w:color w:val="auto"/>
          <w:sz w:val="21"/>
          <w:szCs w:val="21"/>
        </w:rPr>
      </w:pPr>
      <w:r>
        <w:rPr>
          <w:rFonts w:hint="eastAsia" w:ascii="宋体" w:hAnsi="宋体" w:eastAsia="宋体" w:cs="宋体"/>
          <w:color w:val="auto"/>
          <w:sz w:val="21"/>
          <w:szCs w:val="21"/>
        </w:rPr>
        <w:t>E.供应材料的各项指标和质量标准应符合国家、项目所在地当地政府、国家专业检测机构检测合格的定型产品、相关行业的验收规范与标准。</w:t>
      </w:r>
    </w:p>
    <w:p w14:paraId="45833D43">
      <w:pPr>
        <w:rPr>
          <w:rFonts w:hint="eastAsia" w:ascii="宋体" w:hAnsi="宋体" w:eastAsia="宋体" w:cs="宋体"/>
          <w:color w:val="auto"/>
          <w:sz w:val="21"/>
          <w:szCs w:val="21"/>
        </w:rPr>
      </w:pPr>
      <w:r>
        <w:rPr>
          <w:rFonts w:hint="eastAsia" w:ascii="宋体" w:hAnsi="宋体" w:eastAsia="宋体" w:cs="宋体"/>
          <w:color w:val="auto"/>
          <w:sz w:val="21"/>
          <w:szCs w:val="21"/>
        </w:rPr>
        <w:t>F.所有设备必须有国家认可机构出具的产品检测报告（需加盖CMA章）。</w:t>
      </w:r>
    </w:p>
    <w:p w14:paraId="3853CBAC">
      <w:pPr>
        <w:rPr>
          <w:rFonts w:hint="eastAsia" w:ascii="宋体" w:hAnsi="宋体" w:eastAsia="宋体" w:cs="宋体"/>
          <w:color w:val="auto"/>
          <w:sz w:val="21"/>
          <w:szCs w:val="21"/>
        </w:rPr>
      </w:pPr>
      <w:r>
        <w:rPr>
          <w:rFonts w:hint="eastAsia" w:ascii="宋体" w:hAnsi="宋体" w:eastAsia="宋体" w:cs="宋体"/>
          <w:color w:val="auto"/>
          <w:sz w:val="21"/>
          <w:szCs w:val="21"/>
        </w:rPr>
        <w:t>G.所有与投标壁挂炉 设备相关的产品必须满足但不限于以下标准及规范要求：</w:t>
      </w:r>
    </w:p>
    <w:p w14:paraId="4764CE2D">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《燃气采暖热水炉（GB 25034-2020）》</w:t>
      </w:r>
    </w:p>
    <w:p w14:paraId="720AD737">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《辐射供暖供冷技术规程（JGJ142-2012）》</w:t>
      </w:r>
    </w:p>
    <w:p w14:paraId="2395D908">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《低温热水地板辐射供暖系统施工安装（12K404）》</w:t>
      </w:r>
    </w:p>
    <w:p w14:paraId="35CBFE77">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《民用建筑供暖通风和空气调节设计规范（GB50736-2012）》</w:t>
      </w:r>
    </w:p>
    <w:p w14:paraId="1DA681DE">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《公共建筑节能设计标准（GB 50189-2015）》</w:t>
      </w:r>
    </w:p>
    <w:p w14:paraId="526E5C17">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《额定电压300/500V生活设计加热和防结冰用加热电缆（GB/T 20841-2007）》</w:t>
      </w:r>
    </w:p>
    <w:p w14:paraId="1C93B9C5">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《建筑电气工程施工质量验收规范（GB50303-2002）》</w:t>
      </w:r>
    </w:p>
    <w:p w14:paraId="62670D82">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《建筑地面工程施工及验收规范（GB 50209-2010）》</w:t>
      </w:r>
    </w:p>
    <w:p w14:paraId="3D3D9827">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《建筑给排水及采暖工程施工质量验收规范（GB50242-2002）》</w:t>
      </w:r>
    </w:p>
    <w:p w14:paraId="168B116B">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《家用燃气快速热水器和燃气采暖热水炉能效限定值及能效等级（GB 20665-2015）》</w:t>
      </w:r>
    </w:p>
    <w:p w14:paraId="35D101EA">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《燃气采暖热水炉应用技术规程T/CECS215-2017》</w:t>
      </w:r>
    </w:p>
    <w:p w14:paraId="40210CC8">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《低温热水地面辐射供暖技术规程》各省市地方标准</w:t>
      </w:r>
    </w:p>
    <w:p w14:paraId="225E0B22">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其它现行国家标准、规定、规范以及有关地方法律法规规范、引用标准有相应要求时，则择较严而定。</w:t>
      </w:r>
    </w:p>
    <w:p w14:paraId="0B7E4AE0">
      <w:pPr>
        <w:numPr>
          <w:ilvl w:val="0"/>
          <w:numId w:val="1"/>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若在招标过程中或战略协议期内有新标准出台并执行的，厂家提供产品必须按新标准执行。</w:t>
      </w:r>
    </w:p>
    <w:p w14:paraId="3C07A682">
      <w:pPr>
        <w:rPr>
          <w:rFonts w:hint="eastAsia" w:ascii="宋体" w:hAnsi="宋体" w:eastAsia="宋体" w:cs="宋体"/>
          <w:color w:val="auto"/>
          <w:sz w:val="21"/>
          <w:szCs w:val="21"/>
        </w:rPr>
      </w:pPr>
      <w:r>
        <w:rPr>
          <w:rFonts w:hint="eastAsia" w:ascii="宋体" w:hAnsi="宋体" w:eastAsia="宋体" w:cs="宋体"/>
          <w:color w:val="auto"/>
          <w:sz w:val="21"/>
          <w:szCs w:val="21"/>
        </w:rPr>
        <w:t>H.设备运行环境条件</w:t>
      </w:r>
    </w:p>
    <w:p w14:paraId="3311166A">
      <w:pPr>
        <w:numPr>
          <w:ilvl w:val="0"/>
          <w:numId w:val="2"/>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环境温度0-40℃</w:t>
      </w:r>
      <w:r>
        <w:rPr>
          <w:rFonts w:hint="eastAsia" w:ascii="宋体" w:hAnsi="宋体" w:eastAsia="宋体" w:cs="宋体"/>
          <w:color w:val="auto"/>
          <w:sz w:val="21"/>
          <w:szCs w:val="21"/>
          <w:lang w:eastAsia="zh-CN"/>
        </w:rPr>
        <w:t>；</w:t>
      </w:r>
    </w:p>
    <w:p w14:paraId="00D638C9">
      <w:pPr>
        <w:numPr>
          <w:ilvl w:val="0"/>
          <w:numId w:val="2"/>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环境空气湿度：≤95%（温度为25℃时）；</w:t>
      </w:r>
    </w:p>
    <w:p w14:paraId="2452809F">
      <w:pPr>
        <w:numPr>
          <w:ilvl w:val="0"/>
          <w:numId w:val="2"/>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机组工作电源为：220V/50HZ，电压波动±10%；</w:t>
      </w:r>
    </w:p>
    <w:p w14:paraId="4B37BCDB">
      <w:pPr>
        <w:numPr>
          <w:ilvl w:val="0"/>
          <w:numId w:val="2"/>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海拔高度：不超过2000米；</w:t>
      </w:r>
    </w:p>
    <w:p w14:paraId="4AE4051B">
      <w:pPr>
        <w:numPr>
          <w:ilvl w:val="0"/>
          <w:numId w:val="2"/>
        </w:numPr>
        <w:ind w:firstLine="6"/>
        <w:rPr>
          <w:rFonts w:hint="eastAsia" w:ascii="宋体" w:hAnsi="宋体" w:eastAsia="宋体" w:cs="宋体"/>
          <w:color w:val="auto"/>
          <w:sz w:val="21"/>
          <w:szCs w:val="21"/>
        </w:rPr>
      </w:pPr>
      <w:r>
        <w:rPr>
          <w:rFonts w:hint="eastAsia" w:ascii="宋体" w:hAnsi="宋体" w:eastAsia="宋体" w:cs="宋体"/>
          <w:color w:val="auto"/>
          <w:sz w:val="21"/>
          <w:szCs w:val="21"/>
        </w:rPr>
        <w:t>燃气种类和燃气压力：天然气，</w:t>
      </w:r>
      <w:r>
        <w:rPr>
          <w:rFonts w:hint="eastAsia" w:ascii="宋体" w:hAnsi="宋体" w:eastAsia="宋体" w:cs="宋体"/>
          <w:color w:val="auto"/>
          <w:szCs w:val="21"/>
        </w:rPr>
        <w:t>1.5KPa－3.0K</w:t>
      </w:r>
      <w:r>
        <w:rPr>
          <w:rFonts w:hint="eastAsia" w:ascii="宋体" w:hAnsi="宋体" w:eastAsia="宋体" w:cs="宋体"/>
          <w:color w:val="auto"/>
          <w:szCs w:val="21"/>
          <w:lang w:val="en-US" w:eastAsia="zh-CN"/>
        </w:rPr>
        <w:t>P</w:t>
      </w:r>
      <w:r>
        <w:rPr>
          <w:rFonts w:hint="eastAsia" w:ascii="宋体" w:hAnsi="宋体" w:eastAsia="宋体" w:cs="宋体"/>
          <w:color w:val="auto"/>
          <w:szCs w:val="21"/>
        </w:rPr>
        <w:t>a</w:t>
      </w:r>
      <w:r>
        <w:rPr>
          <w:rFonts w:hint="eastAsia" w:ascii="宋体" w:hAnsi="宋体" w:eastAsia="宋体" w:cs="宋体"/>
          <w:color w:val="auto"/>
          <w:szCs w:val="21"/>
          <w:lang w:eastAsia="zh-CN"/>
        </w:rPr>
        <w:t>。</w:t>
      </w:r>
    </w:p>
    <w:p w14:paraId="3E66AB80">
      <w:pPr>
        <w:pStyle w:val="5"/>
        <w:jc w:val="left"/>
        <w:rPr>
          <w:rFonts w:hint="eastAsia" w:ascii="宋体" w:hAnsi="宋体" w:eastAsia="宋体" w:cs="宋体"/>
          <w:b w:val="0"/>
          <w:bCs w:val="0"/>
          <w:color w:val="auto"/>
          <w:sz w:val="21"/>
          <w:szCs w:val="21"/>
        </w:rPr>
      </w:pPr>
      <w:bookmarkStart w:id="9" w:name="_Toc66718254"/>
      <w:bookmarkStart w:id="10" w:name="_Toc1144"/>
      <w:r>
        <w:rPr>
          <w:rFonts w:hint="eastAsia" w:ascii="宋体" w:hAnsi="宋体" w:eastAsia="宋体" w:cs="宋体"/>
          <w:b w:val="0"/>
          <w:bCs w:val="0"/>
          <w:color w:val="auto"/>
          <w:sz w:val="21"/>
          <w:szCs w:val="21"/>
        </w:rPr>
        <w:t xml:space="preserve">1.4 </w:t>
      </w:r>
      <w:r>
        <w:rPr>
          <w:rFonts w:hint="eastAsia" w:ascii="宋体" w:hAnsi="宋体" w:eastAsia="宋体" w:cs="宋体"/>
          <w:b w:val="0"/>
          <w:bCs w:val="0"/>
          <w:color w:val="auto"/>
          <w:sz w:val="21"/>
          <w:szCs w:val="21"/>
          <w:lang w:eastAsia="zh-CN"/>
        </w:rPr>
        <w:t>资料呈审</w:t>
      </w:r>
      <w:bookmarkEnd w:id="9"/>
      <w:bookmarkEnd w:id="10"/>
    </w:p>
    <w:p w14:paraId="2132E7CC">
      <w:pPr>
        <w:rPr>
          <w:rFonts w:hint="eastAsia" w:ascii="宋体" w:hAnsi="宋体" w:eastAsia="宋体" w:cs="宋体"/>
          <w:color w:val="auto"/>
          <w:sz w:val="21"/>
          <w:szCs w:val="21"/>
        </w:rPr>
      </w:pPr>
      <w:r>
        <w:rPr>
          <w:rFonts w:hint="eastAsia" w:ascii="宋体" w:hAnsi="宋体" w:eastAsia="宋体" w:cs="宋体"/>
          <w:color w:val="auto"/>
          <w:sz w:val="21"/>
          <w:szCs w:val="21"/>
        </w:rPr>
        <w:t>A．</w:t>
      </w:r>
      <w:r>
        <w:rPr>
          <w:rFonts w:hint="eastAsia" w:ascii="宋体" w:hAnsi="宋体" w:eastAsia="宋体" w:cs="宋体"/>
          <w:color w:val="auto"/>
          <w:sz w:val="21"/>
          <w:szCs w:val="21"/>
        </w:rPr>
        <w:tab/>
      </w:r>
      <w:r>
        <w:rPr>
          <w:rFonts w:hint="eastAsia" w:ascii="宋体" w:hAnsi="宋体" w:eastAsia="宋体" w:cs="宋体"/>
          <w:color w:val="auto"/>
          <w:sz w:val="21"/>
          <w:szCs w:val="21"/>
        </w:rPr>
        <w:t>机身应附有原厂的标志牌，标志牌上应附有厂家的名称、设备的型号、机组编号及有关的技术数据。</w:t>
      </w:r>
    </w:p>
    <w:p w14:paraId="4ED9DA8B">
      <w:pPr>
        <w:rPr>
          <w:rFonts w:hint="eastAsia" w:ascii="宋体" w:hAnsi="宋体" w:eastAsia="宋体" w:cs="宋体"/>
          <w:color w:val="auto"/>
          <w:sz w:val="21"/>
          <w:szCs w:val="21"/>
        </w:rPr>
      </w:pPr>
      <w:r>
        <w:rPr>
          <w:rFonts w:hint="eastAsia" w:ascii="宋体" w:hAnsi="宋体" w:eastAsia="宋体" w:cs="宋体"/>
          <w:color w:val="auto"/>
          <w:sz w:val="21"/>
          <w:szCs w:val="21"/>
        </w:rPr>
        <w:t>B.</w:t>
      </w:r>
      <w:r>
        <w:rPr>
          <w:rFonts w:hint="eastAsia" w:ascii="宋体" w:hAnsi="宋体" w:eastAsia="宋体" w:cs="宋体"/>
          <w:color w:val="auto"/>
          <w:sz w:val="21"/>
          <w:szCs w:val="21"/>
        </w:rPr>
        <w:tab/>
      </w:r>
      <w:r>
        <w:rPr>
          <w:rFonts w:hint="eastAsia" w:ascii="宋体" w:hAnsi="宋体" w:eastAsia="宋体" w:cs="宋体"/>
          <w:color w:val="auto"/>
          <w:sz w:val="21"/>
          <w:szCs w:val="21"/>
        </w:rPr>
        <w:t>提供施工图，详细表示有关机组的平面、立面、安装尺寸、水管接驳尺寸及位置、固定螺栓位置、接线详图及所需之土建要求等资料。</w:t>
      </w:r>
    </w:p>
    <w:p w14:paraId="48C94834">
      <w:pPr>
        <w:rPr>
          <w:rFonts w:hint="eastAsia" w:ascii="宋体" w:hAnsi="宋体" w:eastAsia="宋体" w:cs="宋体"/>
          <w:color w:val="auto"/>
          <w:sz w:val="21"/>
          <w:szCs w:val="21"/>
        </w:rPr>
      </w:pPr>
      <w:r>
        <w:rPr>
          <w:rFonts w:hint="eastAsia" w:ascii="宋体" w:hAnsi="宋体" w:eastAsia="宋体" w:cs="宋体"/>
          <w:color w:val="auto"/>
          <w:sz w:val="21"/>
          <w:szCs w:val="21"/>
        </w:rPr>
        <w:t>C.</w:t>
      </w:r>
      <w:r>
        <w:rPr>
          <w:rFonts w:hint="eastAsia" w:ascii="宋体" w:hAnsi="宋体" w:eastAsia="宋体" w:cs="宋体"/>
          <w:color w:val="auto"/>
          <w:sz w:val="21"/>
          <w:szCs w:val="21"/>
        </w:rPr>
        <w:tab/>
      </w:r>
      <w:r>
        <w:rPr>
          <w:rFonts w:hint="eastAsia" w:ascii="宋体" w:hAnsi="宋体" w:eastAsia="宋体" w:cs="宋体"/>
          <w:color w:val="auto"/>
          <w:sz w:val="21"/>
          <w:szCs w:val="21"/>
        </w:rPr>
        <w:t>提交由燃气采暖热水炉厂家提供的技术数据，包括耗电量、电气特性噪音水平、两用炉机采暖侧炉外扬程-流量特性曲线、系统炉采暖侧水压降、水箱水压降、系统炉配套外置水泵的扬程-流量特性曲线。</w:t>
      </w:r>
    </w:p>
    <w:p w14:paraId="732C2568">
      <w:pPr>
        <w:rPr>
          <w:rFonts w:hint="eastAsia" w:ascii="宋体" w:hAnsi="宋体" w:eastAsia="宋体" w:cs="宋体"/>
          <w:color w:val="auto"/>
          <w:sz w:val="21"/>
          <w:szCs w:val="21"/>
        </w:rPr>
      </w:pPr>
      <w:r>
        <w:rPr>
          <w:rFonts w:hint="eastAsia" w:ascii="宋体" w:hAnsi="宋体" w:eastAsia="宋体" w:cs="宋体"/>
          <w:color w:val="auto"/>
          <w:sz w:val="21"/>
          <w:szCs w:val="21"/>
        </w:rPr>
        <w:t>D.</w:t>
      </w:r>
      <w:r>
        <w:rPr>
          <w:rFonts w:hint="eastAsia" w:ascii="宋体" w:hAnsi="宋体" w:eastAsia="宋体" w:cs="宋体"/>
          <w:color w:val="auto"/>
          <w:sz w:val="21"/>
          <w:szCs w:val="21"/>
        </w:rPr>
        <w:tab/>
      </w:r>
      <w:r>
        <w:rPr>
          <w:rFonts w:hint="eastAsia" w:ascii="宋体" w:hAnsi="宋体" w:eastAsia="宋体" w:cs="宋体"/>
          <w:color w:val="auto"/>
          <w:sz w:val="21"/>
          <w:szCs w:val="21"/>
        </w:rPr>
        <w:t>提供由原厂所编印的安装、操作及维修手册，手册中应包括机组操作和维修的程序及守则等。提供维修专用工具和完整的设备备品备件表。列出生产制造商、型号、系列编号及批准的调定资料的设备表。</w:t>
      </w:r>
    </w:p>
    <w:p w14:paraId="505C535B">
      <w:pPr>
        <w:rPr>
          <w:rFonts w:hint="eastAsia" w:ascii="宋体" w:hAnsi="宋体" w:eastAsia="宋体" w:cs="宋体"/>
          <w:color w:val="auto"/>
          <w:sz w:val="21"/>
          <w:szCs w:val="21"/>
        </w:rPr>
      </w:pPr>
      <w:r>
        <w:rPr>
          <w:rFonts w:hint="eastAsia" w:ascii="宋体" w:hAnsi="宋体" w:eastAsia="宋体" w:cs="宋体"/>
          <w:color w:val="auto"/>
          <w:sz w:val="21"/>
          <w:szCs w:val="21"/>
        </w:rPr>
        <w:t>E.</w:t>
      </w:r>
      <w:r>
        <w:rPr>
          <w:rFonts w:hint="eastAsia" w:ascii="宋体" w:hAnsi="宋体" w:eastAsia="宋体" w:cs="宋体"/>
          <w:color w:val="auto"/>
          <w:sz w:val="21"/>
          <w:szCs w:val="21"/>
        </w:rPr>
        <w:tab/>
      </w:r>
      <w:r>
        <w:rPr>
          <w:rFonts w:hint="eastAsia" w:ascii="宋体" w:hAnsi="宋体" w:eastAsia="宋体" w:cs="宋体"/>
          <w:color w:val="auto"/>
          <w:sz w:val="21"/>
          <w:szCs w:val="21"/>
        </w:rPr>
        <w:t>提交检测报告复印件，报告内容须包括测试运行试验所得的数据和结果。</w:t>
      </w:r>
    </w:p>
    <w:p w14:paraId="566160B9">
      <w:pPr>
        <w:rPr>
          <w:rFonts w:hint="eastAsia" w:ascii="宋体" w:hAnsi="宋体" w:eastAsia="宋体" w:cs="宋体"/>
          <w:color w:val="auto"/>
          <w:sz w:val="21"/>
          <w:szCs w:val="21"/>
        </w:rPr>
      </w:pPr>
      <w:r>
        <w:rPr>
          <w:rFonts w:hint="eastAsia" w:ascii="宋体" w:hAnsi="宋体" w:eastAsia="宋体" w:cs="宋体"/>
          <w:color w:val="auto"/>
          <w:sz w:val="21"/>
          <w:szCs w:val="21"/>
        </w:rPr>
        <w:t>F． 提供壁挂炉内部详细配置，需注明投标产品零部件的品牌、规格型号、产地等。</w:t>
      </w:r>
    </w:p>
    <w:p w14:paraId="00CBC7EF">
      <w:pPr>
        <w:pStyle w:val="6"/>
        <w:jc w:val="left"/>
        <w:rPr>
          <w:rFonts w:hint="eastAsia" w:ascii="宋体" w:hAnsi="宋体" w:eastAsia="宋体" w:cs="宋体"/>
          <w:b w:val="0"/>
          <w:bCs w:val="0"/>
          <w:color w:val="auto"/>
          <w:sz w:val="21"/>
          <w:szCs w:val="21"/>
        </w:rPr>
      </w:pPr>
      <w:bookmarkStart w:id="11" w:name="_Toc31288"/>
      <w:bookmarkStart w:id="12" w:name="_Toc66718255"/>
      <w:r>
        <w:rPr>
          <w:rFonts w:hint="eastAsia" w:ascii="宋体" w:hAnsi="宋体" w:eastAsia="宋体" w:cs="宋体"/>
          <w:b w:val="0"/>
          <w:bCs w:val="0"/>
          <w:color w:val="auto"/>
          <w:sz w:val="21"/>
          <w:szCs w:val="21"/>
          <w:lang w:eastAsia="zh-CN"/>
        </w:rPr>
        <w:t>2、产品</w:t>
      </w:r>
      <w:bookmarkEnd w:id="11"/>
      <w:bookmarkEnd w:id="12"/>
    </w:p>
    <w:p w14:paraId="05A6BD05">
      <w:pPr>
        <w:pStyle w:val="5"/>
        <w:jc w:val="left"/>
        <w:rPr>
          <w:rFonts w:hint="eastAsia" w:ascii="宋体" w:hAnsi="宋体" w:eastAsia="宋体" w:cs="宋体"/>
          <w:b w:val="0"/>
          <w:bCs w:val="0"/>
          <w:color w:val="auto"/>
          <w:sz w:val="21"/>
          <w:szCs w:val="21"/>
          <w:lang w:eastAsia="zh-CN"/>
        </w:rPr>
      </w:pPr>
      <w:bookmarkStart w:id="13" w:name="_Toc26496"/>
      <w:bookmarkStart w:id="14" w:name="_Toc66718256"/>
      <w:r>
        <w:rPr>
          <w:rFonts w:hint="eastAsia" w:ascii="宋体" w:hAnsi="宋体" w:eastAsia="宋体" w:cs="宋体"/>
          <w:b w:val="0"/>
          <w:bCs w:val="0"/>
          <w:color w:val="auto"/>
          <w:sz w:val="21"/>
          <w:szCs w:val="21"/>
        </w:rPr>
        <w:t xml:space="preserve">2.1 </w:t>
      </w:r>
      <w:r>
        <w:rPr>
          <w:rFonts w:hint="eastAsia" w:ascii="宋体" w:hAnsi="宋体" w:eastAsia="宋体" w:cs="宋体"/>
          <w:b w:val="0"/>
          <w:bCs w:val="0"/>
          <w:color w:val="auto"/>
          <w:sz w:val="21"/>
          <w:szCs w:val="21"/>
          <w:lang w:eastAsia="zh-CN"/>
        </w:rPr>
        <w:t>概述</w:t>
      </w:r>
      <w:bookmarkEnd w:id="13"/>
      <w:bookmarkEnd w:id="14"/>
    </w:p>
    <w:p w14:paraId="032F46C7">
      <w:pPr>
        <w:rPr>
          <w:rFonts w:hint="eastAsia" w:ascii="宋体" w:hAnsi="宋体" w:eastAsia="宋体" w:cs="宋体"/>
          <w:color w:val="auto"/>
          <w:sz w:val="21"/>
          <w:szCs w:val="21"/>
        </w:rPr>
      </w:pPr>
      <w:r>
        <w:rPr>
          <w:rFonts w:hint="eastAsia" w:ascii="宋体" w:hAnsi="宋体" w:eastAsia="宋体" w:cs="宋体"/>
          <w:color w:val="auto"/>
          <w:sz w:val="21"/>
          <w:szCs w:val="21"/>
        </w:rPr>
        <w:t>A. 壁挂炉应由同一厂家整体装配，其中需包括外壳、燃烧器、水泵、风机、防结垢装置、过热保护装置、超压保护装置、防冻保护装置、缺水保护、断气保护装置、支架及烟道等必需附件。应具有防冻保护、防干烧保护、意外熄火保护、温度过高保护、水泵防卡死保护等多种安全保护功能。必须为生产厂家标准定型产品，禁止使用无检验报告的非标订制机型，严禁贴牌OEM产品进场。</w:t>
      </w:r>
    </w:p>
    <w:p w14:paraId="3B73B77A">
      <w:pPr>
        <w:rPr>
          <w:rFonts w:hint="eastAsia" w:ascii="宋体" w:hAnsi="宋体" w:eastAsia="宋体" w:cs="宋体"/>
          <w:color w:val="auto"/>
          <w:sz w:val="21"/>
          <w:szCs w:val="21"/>
        </w:rPr>
      </w:pPr>
      <w:r>
        <w:rPr>
          <w:rFonts w:hint="eastAsia" w:ascii="宋体" w:hAnsi="宋体" w:eastAsia="宋体" w:cs="宋体"/>
          <w:color w:val="auto"/>
          <w:sz w:val="21"/>
          <w:szCs w:val="21"/>
        </w:rPr>
        <w:t>B.国内生产组装产品须具备由中华人民共和国国家质量监督检验检疫总局颁发的3C认证，且在有效期内，具备ISO9001/14001/45001三项认证。进口零配件及进口机需提供海关报关文件（进口报关单等）。所有投标产品需提供国家燃气用具质量监督检验中心能源效率检验报告和型式检验报告等资格条件，并具备承担本招标项目的相应能力。</w:t>
      </w:r>
    </w:p>
    <w:p w14:paraId="4D75F3DF">
      <w:pPr>
        <w:rPr>
          <w:rFonts w:hint="eastAsia" w:ascii="宋体" w:hAnsi="宋体" w:eastAsia="宋体" w:cs="宋体"/>
          <w:color w:val="auto"/>
          <w:sz w:val="21"/>
          <w:szCs w:val="21"/>
        </w:rPr>
      </w:pPr>
      <w:r>
        <w:rPr>
          <w:rFonts w:hint="eastAsia" w:ascii="宋体" w:hAnsi="宋体" w:eastAsia="宋体" w:cs="宋体"/>
          <w:color w:val="auto"/>
          <w:sz w:val="21"/>
          <w:szCs w:val="21"/>
        </w:rPr>
        <w:t>C. 壁挂炉需针对各地区的天然气技术参数及供气管道技术参数要求，满足各地的需求。</w:t>
      </w:r>
    </w:p>
    <w:p w14:paraId="77FB6CCD">
      <w:pPr>
        <w:rPr>
          <w:rFonts w:hint="eastAsia" w:ascii="宋体" w:hAnsi="宋体" w:eastAsia="宋体" w:cs="宋体"/>
          <w:color w:val="auto"/>
          <w:sz w:val="21"/>
          <w:szCs w:val="21"/>
        </w:rPr>
      </w:pPr>
      <w:r>
        <w:rPr>
          <w:rFonts w:hint="eastAsia" w:ascii="宋体" w:hAnsi="宋体" w:eastAsia="宋体" w:cs="宋体"/>
          <w:color w:val="auto"/>
          <w:sz w:val="21"/>
          <w:szCs w:val="21"/>
        </w:rPr>
        <w:t>D．器具外壳采用耐腐蚀或表面经过处理的金属材料，钣金厚度≥0.8mm；器具外壳的正面可拆卸；器具所使用的保温和隔声材料须为防火材料，且需满足消防部门及当地规范及法例的要求。</w:t>
      </w:r>
    </w:p>
    <w:p w14:paraId="06BC19EE">
      <w:pPr>
        <w:rPr>
          <w:rFonts w:hint="eastAsia" w:ascii="宋体" w:hAnsi="宋体" w:eastAsia="宋体" w:cs="宋体"/>
          <w:color w:val="auto"/>
          <w:sz w:val="21"/>
          <w:szCs w:val="21"/>
        </w:rPr>
      </w:pPr>
      <w:r>
        <w:rPr>
          <w:rFonts w:hint="eastAsia" w:ascii="宋体" w:hAnsi="宋体" w:eastAsia="宋体" w:cs="宋体"/>
          <w:color w:val="auto"/>
          <w:sz w:val="21"/>
          <w:szCs w:val="21"/>
        </w:rPr>
        <w:t>E.在各正常运行情况下所产生的排放的烟气必须符合当地环保部门所订定的标准, 保证项目通过环保部门检测、验收。</w:t>
      </w:r>
    </w:p>
    <w:p w14:paraId="66B7DAA7">
      <w:pPr>
        <w:rPr>
          <w:rFonts w:hint="eastAsia" w:ascii="宋体" w:hAnsi="宋体" w:eastAsia="宋体" w:cs="宋体"/>
          <w:color w:val="auto"/>
          <w:sz w:val="21"/>
          <w:szCs w:val="21"/>
        </w:rPr>
      </w:pPr>
      <w:r>
        <w:rPr>
          <w:rFonts w:hint="eastAsia" w:ascii="宋体" w:hAnsi="宋体" w:eastAsia="宋体" w:cs="宋体"/>
          <w:color w:val="auto"/>
          <w:sz w:val="21"/>
          <w:szCs w:val="21"/>
        </w:rPr>
        <w:t>F．燃气采暖热水炉的能源效率不低于《家用燃气快速热水器和燃气采暖热水炉能效限定值及能效等级》GB20665-2015中的能效等级所对应的指标值，需满足二级能效等级要求。</w:t>
      </w:r>
    </w:p>
    <w:p w14:paraId="625C3819">
      <w:pPr>
        <w:rPr>
          <w:rFonts w:hint="eastAsia" w:ascii="宋体" w:hAnsi="宋体" w:eastAsia="宋体" w:cs="宋体"/>
          <w:color w:val="auto"/>
          <w:sz w:val="21"/>
          <w:szCs w:val="21"/>
        </w:rPr>
      </w:pPr>
      <w:r>
        <w:rPr>
          <w:rFonts w:hint="eastAsia" w:ascii="宋体" w:hAnsi="宋体" w:eastAsia="宋体" w:cs="宋体"/>
          <w:color w:val="auto"/>
          <w:sz w:val="21"/>
          <w:szCs w:val="21"/>
        </w:rPr>
        <w:t>G．机组的所有主要部件、配附件均需经过防锈处理包括不同金属的隔离以防产生电化锈蚀。</w:t>
      </w:r>
    </w:p>
    <w:p w14:paraId="7FAD0ED3">
      <w:pPr>
        <w:rPr>
          <w:rFonts w:hint="eastAsia" w:ascii="宋体" w:hAnsi="宋体" w:eastAsia="宋体" w:cs="宋体"/>
          <w:color w:val="auto"/>
          <w:sz w:val="21"/>
          <w:szCs w:val="21"/>
        </w:rPr>
      </w:pPr>
      <w:r>
        <w:rPr>
          <w:rFonts w:hint="eastAsia" w:ascii="宋体" w:hAnsi="宋体" w:eastAsia="宋体" w:cs="宋体"/>
          <w:color w:val="auto"/>
          <w:sz w:val="21"/>
          <w:szCs w:val="21"/>
        </w:rPr>
        <w:t>H. 外形尺寸：壁挂炉宽度、厚度、高度必须满足现场安装条件，需在甲方提资情况下进行二次复核。</w:t>
      </w:r>
    </w:p>
    <w:p w14:paraId="629DE9E5">
      <w:pP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I.</w:t>
      </w:r>
      <w:r>
        <w:rPr>
          <w:rFonts w:hint="eastAsia" w:ascii="宋体" w:hAnsi="宋体" w:eastAsia="宋体" w:cs="宋体"/>
          <w:strike/>
          <w:color w:val="auto"/>
          <w:sz w:val="21"/>
          <w:szCs w:val="21"/>
        </w:rPr>
        <w:t xml:space="preserve"> </w:t>
      </w:r>
      <w:r>
        <w:rPr>
          <w:rFonts w:hint="eastAsia" w:ascii="宋体" w:hAnsi="宋体" w:eastAsia="宋体" w:cs="宋体"/>
          <w:color w:val="auto"/>
          <w:sz w:val="21"/>
          <w:szCs w:val="21"/>
          <w:lang w:val="en-US" w:eastAsia="zh-CN"/>
        </w:rPr>
        <w:t>产品</w:t>
      </w:r>
      <w:r>
        <w:rPr>
          <w:rFonts w:hint="eastAsia" w:ascii="宋体" w:hAnsi="宋体" w:eastAsia="宋体" w:cs="宋体"/>
          <w:color w:val="auto"/>
          <w:szCs w:val="21"/>
          <w:lang w:val="en-US" w:eastAsia="zh-CN"/>
        </w:rPr>
        <w:t>正常</w:t>
      </w:r>
      <w:r>
        <w:rPr>
          <w:rFonts w:hint="eastAsia" w:ascii="宋体" w:hAnsi="宋体" w:eastAsia="宋体" w:cs="宋体"/>
          <w:color w:val="auto"/>
          <w:szCs w:val="21"/>
        </w:rPr>
        <w:t>使用</w:t>
      </w:r>
      <w:r>
        <w:rPr>
          <w:rFonts w:hint="eastAsia" w:ascii="宋体" w:hAnsi="宋体" w:eastAsia="宋体" w:cs="宋体"/>
          <w:color w:val="auto"/>
          <w:szCs w:val="21"/>
          <w:lang w:val="en-US" w:eastAsia="zh-CN"/>
        </w:rPr>
        <w:t>年限不少于8</w:t>
      </w:r>
      <w:r>
        <w:rPr>
          <w:rFonts w:hint="eastAsia" w:ascii="宋体" w:hAnsi="宋体" w:eastAsia="宋体" w:cs="宋体"/>
          <w:color w:val="auto"/>
          <w:szCs w:val="21"/>
        </w:rPr>
        <w:t>年</w:t>
      </w:r>
      <w:r>
        <w:rPr>
          <w:rFonts w:hint="eastAsia" w:ascii="宋体" w:hAnsi="宋体" w:eastAsia="宋体" w:cs="宋体"/>
          <w:color w:val="auto"/>
          <w:szCs w:val="21"/>
          <w:lang w:eastAsia="zh-CN"/>
        </w:rPr>
        <w:t>。</w:t>
      </w:r>
    </w:p>
    <w:p w14:paraId="2600A2FD">
      <w:pPr>
        <w:rPr>
          <w:rFonts w:hint="eastAsia" w:ascii="宋体" w:hAnsi="宋体" w:eastAsia="宋体" w:cs="宋体"/>
          <w:color w:val="auto"/>
          <w:sz w:val="21"/>
          <w:szCs w:val="21"/>
        </w:rPr>
      </w:pPr>
      <w:r>
        <w:rPr>
          <w:rFonts w:hint="eastAsia" w:ascii="宋体" w:hAnsi="宋体" w:eastAsia="宋体" w:cs="宋体"/>
          <w:color w:val="auto"/>
          <w:sz w:val="21"/>
          <w:szCs w:val="21"/>
        </w:rPr>
        <w:t>J．燃气采暖热水炉标准配件应含（不只限于）：90℃弯头1个、排烟管0.75米、产品安装使用说明书1套、相关三包凭证，墙面挂件1套。</w:t>
      </w:r>
    </w:p>
    <w:p w14:paraId="605771D8">
      <w:pPr>
        <w:rPr>
          <w:rFonts w:hint="eastAsia" w:ascii="宋体" w:hAnsi="宋体" w:eastAsia="宋体" w:cs="宋体"/>
          <w:color w:val="auto"/>
          <w:sz w:val="21"/>
          <w:szCs w:val="21"/>
        </w:rPr>
      </w:pPr>
      <w:r>
        <w:rPr>
          <w:rFonts w:hint="eastAsia" w:ascii="宋体" w:hAnsi="宋体" w:eastAsia="宋体" w:cs="宋体"/>
          <w:color w:val="auto"/>
          <w:sz w:val="21"/>
          <w:szCs w:val="21"/>
        </w:rPr>
        <w:t>K.产品质保期：整机质保两年，起始日自需方首批正式交房之日起算。备品备件的保修期应遵照国家、地方、行业及消费者权益保护委员会的有关规定执行，且以最高标准为准。</w:t>
      </w:r>
    </w:p>
    <w:p w14:paraId="22585DF0">
      <w:pPr>
        <w:rPr>
          <w:rFonts w:hint="eastAsia" w:ascii="宋体" w:hAnsi="宋体" w:eastAsia="宋体" w:cs="宋体"/>
          <w:color w:val="auto"/>
          <w:sz w:val="21"/>
          <w:szCs w:val="21"/>
        </w:rPr>
      </w:pPr>
      <w:r>
        <w:rPr>
          <w:rFonts w:hint="eastAsia" w:ascii="宋体" w:hAnsi="宋体" w:eastAsia="宋体" w:cs="宋体"/>
          <w:color w:val="auto"/>
          <w:sz w:val="21"/>
          <w:szCs w:val="21"/>
        </w:rPr>
        <w:t>M．主要技术指标应满足本标准2.2-2.5中标准要求。本标准2.2-2.5未列出的指标也需符合对应的国家或行业标准。燃气采暖热水炉的性能技术指标需符合GB 25034-2020 《燃气采暖热水炉》要求。</w:t>
      </w:r>
    </w:p>
    <w:p w14:paraId="2F5B39DC">
      <w:pPr>
        <w:pStyle w:val="5"/>
        <w:jc w:val="left"/>
        <w:rPr>
          <w:rFonts w:hint="eastAsia" w:ascii="宋体" w:hAnsi="宋体" w:eastAsia="宋体" w:cs="宋体"/>
          <w:b w:val="0"/>
          <w:bCs w:val="0"/>
          <w:color w:val="auto"/>
          <w:sz w:val="21"/>
          <w:szCs w:val="21"/>
        </w:rPr>
      </w:pPr>
      <w:bookmarkStart w:id="15" w:name="_Toc26179"/>
      <w:bookmarkStart w:id="16" w:name="_Toc66718257"/>
      <w:bookmarkStart w:id="17" w:name="OLE_LINK4"/>
      <w:bookmarkStart w:id="18" w:name="OLE_LINK3"/>
      <w:r>
        <w:rPr>
          <w:rFonts w:hint="eastAsia" w:ascii="宋体" w:hAnsi="宋体" w:eastAsia="宋体" w:cs="宋体"/>
          <w:b w:val="0"/>
          <w:bCs w:val="0"/>
          <w:color w:val="auto"/>
          <w:sz w:val="21"/>
          <w:szCs w:val="21"/>
        </w:rPr>
        <w:t>2.2燃气燃烧部分</w:t>
      </w:r>
      <w:bookmarkEnd w:id="15"/>
      <w:bookmarkEnd w:id="16"/>
    </w:p>
    <w:tbl>
      <w:tblPr>
        <w:tblStyle w:val="7"/>
        <w:tblW w:w="9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417"/>
        <w:gridCol w:w="6928"/>
      </w:tblGrid>
      <w:tr w14:paraId="6C74C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6C07B7EB">
            <w:pP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417" w:type="dxa"/>
            <w:noWrap w:val="0"/>
            <w:vAlign w:val="center"/>
          </w:tcPr>
          <w:p w14:paraId="46455268">
            <w:pP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6928" w:type="dxa"/>
            <w:noWrap w:val="0"/>
            <w:vAlign w:val="center"/>
          </w:tcPr>
          <w:p w14:paraId="1819569C">
            <w:pPr>
              <w:rPr>
                <w:rFonts w:hint="eastAsia" w:ascii="宋体" w:hAnsi="宋体" w:eastAsia="宋体" w:cs="宋体"/>
                <w:color w:val="auto"/>
                <w:sz w:val="21"/>
                <w:szCs w:val="21"/>
              </w:rPr>
            </w:pPr>
            <w:r>
              <w:rPr>
                <w:rFonts w:hint="eastAsia" w:ascii="宋体" w:hAnsi="宋体" w:eastAsia="宋体" w:cs="宋体"/>
                <w:color w:val="auto"/>
                <w:sz w:val="21"/>
                <w:szCs w:val="21"/>
              </w:rPr>
              <w:t>标准要求</w:t>
            </w:r>
          </w:p>
        </w:tc>
      </w:tr>
      <w:tr w14:paraId="42812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6724A682">
            <w:pPr>
              <w:rPr>
                <w:rStyle w:val="9"/>
                <w:rFonts w:hint="eastAsia" w:ascii="宋体" w:hAnsi="宋体" w:eastAsia="宋体" w:cs="宋体"/>
                <w:color w:val="auto"/>
                <w:sz w:val="21"/>
                <w:szCs w:val="21"/>
                <w:lang w:val="zh-CN"/>
              </w:rPr>
            </w:pPr>
            <w:r>
              <w:rPr>
                <w:rStyle w:val="9"/>
                <w:rFonts w:hint="eastAsia" w:ascii="宋体" w:hAnsi="宋体" w:eastAsia="宋体" w:cs="宋体"/>
                <w:color w:val="auto"/>
                <w:sz w:val="21"/>
                <w:szCs w:val="21"/>
                <w:lang w:val="zh-CN"/>
              </w:rPr>
              <w:t>1</w:t>
            </w:r>
          </w:p>
        </w:tc>
        <w:tc>
          <w:tcPr>
            <w:tcW w:w="1417" w:type="dxa"/>
            <w:noWrap w:val="0"/>
            <w:vAlign w:val="center"/>
          </w:tcPr>
          <w:p w14:paraId="79853175">
            <w:pPr>
              <w:rPr>
                <w:rStyle w:val="9"/>
                <w:rFonts w:hint="eastAsia" w:ascii="宋体" w:hAnsi="宋体" w:eastAsia="宋体" w:cs="宋体"/>
                <w:color w:val="auto"/>
                <w:sz w:val="21"/>
                <w:szCs w:val="21"/>
                <w:lang w:val="zh-CN"/>
              </w:rPr>
            </w:pPr>
            <w:r>
              <w:rPr>
                <w:rStyle w:val="9"/>
                <w:rFonts w:hint="eastAsia" w:ascii="宋体" w:hAnsi="宋体" w:eastAsia="宋体" w:cs="宋体"/>
                <w:color w:val="auto"/>
                <w:sz w:val="21"/>
                <w:szCs w:val="21"/>
                <w:lang w:val="zh-CN"/>
              </w:rPr>
              <w:t>燃气通路</w:t>
            </w:r>
          </w:p>
        </w:tc>
        <w:tc>
          <w:tcPr>
            <w:tcW w:w="6928" w:type="dxa"/>
            <w:noWrap w:val="0"/>
            <w:vAlign w:val="center"/>
          </w:tcPr>
          <w:p w14:paraId="3B440C35">
            <w:pPr>
              <w:pStyle w:val="2"/>
              <w:rPr>
                <w:rFonts w:hint="eastAsia" w:ascii="宋体" w:hAnsi="宋体" w:eastAsia="宋体" w:cs="宋体"/>
                <w:color w:val="auto"/>
                <w:szCs w:val="21"/>
                <w:lang w:val="en-US" w:eastAsia="zh-CN"/>
              </w:rPr>
            </w:pPr>
            <w:r>
              <w:rPr>
                <w:rFonts w:hint="eastAsia" w:ascii="宋体" w:hAnsi="宋体" w:eastAsia="宋体" w:cs="宋体"/>
                <w:color w:val="auto"/>
                <w:szCs w:val="21"/>
                <w:lang w:val="en-US"/>
              </w:rPr>
              <w:t>燃气通路应符合下列规定:</w:t>
            </w:r>
          </w:p>
          <w:p w14:paraId="22A39840">
            <w:pPr>
              <w:rPr>
                <w:rFonts w:hint="eastAsia" w:ascii="宋体" w:hAnsi="宋体" w:eastAsia="宋体" w:cs="宋体"/>
                <w:color w:val="auto"/>
                <w:kern w:val="2"/>
                <w:sz w:val="21"/>
                <w:szCs w:val="21"/>
                <w:lang w:val="en-US"/>
              </w:rPr>
            </w:pPr>
            <w:r>
              <w:rPr>
                <w:rFonts w:hint="eastAsia" w:ascii="宋体" w:hAnsi="宋体" w:eastAsia="宋体" w:cs="宋体"/>
                <w:color w:val="auto"/>
                <w:kern w:val="2"/>
                <w:sz w:val="21"/>
                <w:szCs w:val="21"/>
                <w:lang w:val="en-US"/>
              </w:rPr>
              <w:t>1、除测量孔外,用于安装零部件的螺钉孔、螺栓孔等其他用途的孔和燃气通路之间的壁厚不应小于1mm。</w:t>
            </w:r>
          </w:p>
          <w:p w14:paraId="3511ACDB">
            <w:pPr>
              <w:rPr>
                <w:rFonts w:hint="eastAsia" w:ascii="宋体" w:hAnsi="宋体" w:eastAsia="宋体" w:cs="宋体"/>
                <w:color w:val="auto"/>
                <w:kern w:val="2"/>
                <w:sz w:val="21"/>
                <w:szCs w:val="21"/>
                <w:lang w:val="en-US"/>
              </w:rPr>
            </w:pPr>
            <w:r>
              <w:rPr>
                <w:rFonts w:hint="eastAsia" w:ascii="宋体" w:hAnsi="宋体" w:eastAsia="宋体" w:cs="宋体"/>
                <w:color w:val="auto"/>
                <w:kern w:val="2"/>
                <w:sz w:val="21"/>
                <w:szCs w:val="21"/>
                <w:lang w:val="en-US"/>
              </w:rPr>
              <w:t>2、</w:t>
            </w:r>
            <w:r>
              <w:rPr>
                <w:rFonts w:hint="eastAsia" w:ascii="宋体" w:hAnsi="宋体" w:eastAsia="宋体" w:cs="宋体"/>
                <w:color w:val="auto"/>
                <w:kern w:val="2"/>
                <w:sz w:val="21"/>
                <w:szCs w:val="21"/>
                <w:lang w:val="en-US" w:eastAsia="zh-CN"/>
              </w:rPr>
              <w:t>燃</w:t>
            </w:r>
            <w:r>
              <w:rPr>
                <w:rFonts w:hint="eastAsia" w:ascii="宋体" w:hAnsi="宋体" w:eastAsia="宋体" w:cs="宋体"/>
                <w:color w:val="auto"/>
                <w:kern w:val="2"/>
                <w:sz w:val="21"/>
                <w:szCs w:val="21"/>
                <w:lang w:val="en-US"/>
              </w:rPr>
              <w:t>气通路结构应确保水不能渗入。</w:t>
            </w:r>
          </w:p>
          <w:p w14:paraId="16C66050">
            <w:pPr>
              <w:rPr>
                <w:rFonts w:hint="eastAsia" w:ascii="宋体" w:hAnsi="宋体" w:eastAsia="宋体" w:cs="宋体"/>
                <w:color w:val="auto"/>
                <w:kern w:val="2"/>
                <w:sz w:val="21"/>
                <w:szCs w:val="21"/>
                <w:lang w:val="en-US"/>
              </w:rPr>
            </w:pPr>
            <w:r>
              <w:rPr>
                <w:rFonts w:hint="eastAsia" w:ascii="宋体" w:hAnsi="宋体" w:eastAsia="宋体" w:cs="宋体"/>
                <w:color w:val="auto"/>
                <w:kern w:val="2"/>
                <w:sz w:val="21"/>
                <w:szCs w:val="21"/>
                <w:lang w:val="en-US"/>
              </w:rPr>
              <w:t>3、日常维修时需拆装的燃气通路连接件应采用机械方式密封。如金属与金属间的接头连接应通过垫片、密封圈密封。对于永久性装配,应采用密封带、液态胶等密封。</w:t>
            </w:r>
          </w:p>
          <w:p w14:paraId="3B991A08">
            <w:pPr>
              <w:rPr>
                <w:rFonts w:hint="eastAsia" w:ascii="宋体" w:hAnsi="宋体" w:eastAsia="宋体" w:cs="宋体"/>
                <w:color w:val="auto"/>
                <w:kern w:val="2"/>
                <w:sz w:val="21"/>
                <w:szCs w:val="21"/>
                <w:lang w:val="en-US"/>
              </w:rPr>
            </w:pPr>
            <w:r>
              <w:rPr>
                <w:rFonts w:hint="eastAsia" w:ascii="宋体" w:hAnsi="宋体" w:eastAsia="宋体" w:cs="宋体"/>
                <w:color w:val="auto"/>
                <w:kern w:val="2"/>
                <w:sz w:val="21"/>
                <w:szCs w:val="21"/>
                <w:lang w:val="en-US"/>
              </w:rPr>
              <w:t>4、非螺纹装配时，装配的密封性不应通过软焊料或粘合剂实现。</w:t>
            </w:r>
          </w:p>
          <w:p w14:paraId="1A37A7CF">
            <w:pPr>
              <w:pStyle w:val="2"/>
              <w:rPr>
                <w:rFonts w:hint="eastAsia" w:ascii="宋体" w:hAnsi="宋体" w:eastAsia="宋体" w:cs="宋体"/>
                <w:color w:val="auto"/>
                <w:lang w:val="zh-CN"/>
              </w:rPr>
            </w:pPr>
            <w:r>
              <w:rPr>
                <w:rFonts w:hint="eastAsia" w:ascii="宋体" w:hAnsi="宋体" w:eastAsia="宋体" w:cs="宋体"/>
                <w:color w:val="auto"/>
                <w:kern w:val="2"/>
                <w:sz w:val="21"/>
                <w:szCs w:val="21"/>
                <w:lang w:val="en-US"/>
              </w:rPr>
              <w:t>5、应设置燃气过滤网(器)。</w:t>
            </w:r>
          </w:p>
        </w:tc>
      </w:tr>
      <w:tr w14:paraId="14B5F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7" w:type="dxa"/>
            <w:noWrap w:val="0"/>
            <w:vAlign w:val="center"/>
          </w:tcPr>
          <w:p w14:paraId="13D837D5">
            <w:pP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417" w:type="dxa"/>
            <w:noWrap w:val="0"/>
            <w:vAlign w:val="center"/>
          </w:tcPr>
          <w:p w14:paraId="58362054">
            <w:pPr>
              <w:rPr>
                <w:rFonts w:hint="eastAsia" w:ascii="宋体" w:hAnsi="宋体" w:eastAsia="宋体" w:cs="宋体"/>
                <w:color w:val="auto"/>
                <w:sz w:val="21"/>
                <w:szCs w:val="21"/>
              </w:rPr>
            </w:pPr>
            <w:r>
              <w:rPr>
                <w:rFonts w:hint="eastAsia" w:ascii="宋体" w:hAnsi="宋体" w:eastAsia="宋体" w:cs="宋体"/>
                <w:color w:val="auto"/>
                <w:sz w:val="21"/>
                <w:szCs w:val="21"/>
              </w:rPr>
              <w:t>防风装置</w:t>
            </w:r>
          </w:p>
        </w:tc>
        <w:tc>
          <w:tcPr>
            <w:tcW w:w="6928" w:type="dxa"/>
            <w:noWrap w:val="0"/>
            <w:vAlign w:val="center"/>
          </w:tcPr>
          <w:p w14:paraId="09D6E534">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用5</w:t>
            </w:r>
            <w:r>
              <w:rPr>
                <w:rFonts w:hint="eastAsia" w:ascii="宋体" w:hAnsi="宋体" w:eastAsia="宋体" w:cs="宋体"/>
                <w:color w:val="auto"/>
                <w:sz w:val="21"/>
                <w:szCs w:val="21"/>
              </w:rPr>
              <w:t>N</w:t>
            </w:r>
            <w:r>
              <w:rPr>
                <w:rFonts w:hint="eastAsia" w:ascii="宋体" w:hAnsi="宋体" w:eastAsia="宋体" w:cs="宋体"/>
                <w:color w:val="auto"/>
                <w:sz w:val="21"/>
                <w:szCs w:val="21"/>
                <w:lang w:val="zh-CN"/>
              </w:rPr>
              <w:t xml:space="preserve">的作用力按压一个直径为16 </w:t>
            </w:r>
            <w:r>
              <w:rPr>
                <w:rFonts w:hint="eastAsia" w:ascii="宋体" w:hAnsi="宋体" w:eastAsia="宋体" w:cs="宋体"/>
                <w:color w:val="auto"/>
                <w:sz w:val="21"/>
                <w:szCs w:val="21"/>
              </w:rPr>
              <w:t>mm</w:t>
            </w:r>
            <w:r>
              <w:rPr>
                <w:rFonts w:hint="eastAsia" w:ascii="宋体" w:hAnsi="宋体" w:eastAsia="宋体" w:cs="宋体"/>
                <w:color w:val="auto"/>
                <w:sz w:val="21"/>
                <w:szCs w:val="21"/>
                <w:lang w:val="zh-CN"/>
              </w:rPr>
              <w:t>的钢球时，该球不应进入防风装置中</w:t>
            </w:r>
          </w:p>
        </w:tc>
      </w:tr>
      <w:tr w14:paraId="28B69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6458DB56">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3</w:t>
            </w:r>
          </w:p>
        </w:tc>
        <w:tc>
          <w:tcPr>
            <w:tcW w:w="1417" w:type="dxa"/>
            <w:noWrap w:val="0"/>
            <w:vAlign w:val="center"/>
          </w:tcPr>
          <w:p w14:paraId="0FC75063">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风机</w:t>
            </w:r>
          </w:p>
        </w:tc>
        <w:tc>
          <w:tcPr>
            <w:tcW w:w="6928" w:type="dxa"/>
            <w:noWrap w:val="0"/>
            <w:vAlign w:val="center"/>
          </w:tcPr>
          <w:p w14:paraId="424DD7F9">
            <w:pPr>
              <w:rPr>
                <w:rFonts w:hint="eastAsia" w:ascii="宋体" w:hAnsi="宋体" w:eastAsia="宋体" w:cs="宋体"/>
                <w:color w:val="auto"/>
                <w:sz w:val="21"/>
                <w:szCs w:val="21"/>
              </w:rPr>
            </w:pPr>
            <w:r>
              <w:rPr>
                <w:rFonts w:hint="eastAsia" w:ascii="宋体" w:hAnsi="宋体" w:eastAsia="宋体" w:cs="宋体"/>
                <w:color w:val="auto"/>
                <w:sz w:val="21"/>
                <w:szCs w:val="21"/>
                <w:lang w:val="zh-CN"/>
              </w:rPr>
              <w:t>1.常规壁挂炉</w:t>
            </w:r>
            <w:r>
              <w:rPr>
                <w:rFonts w:hint="eastAsia" w:ascii="宋体" w:hAnsi="宋体" w:eastAsia="宋体" w:cs="宋体"/>
                <w:color w:val="auto"/>
                <w:sz w:val="21"/>
                <w:szCs w:val="21"/>
              </w:rPr>
              <w:t>风机优先采用变速风机；冷凝炉应采用变速风机，转速可根据锅炉负荷自动调节；</w:t>
            </w:r>
          </w:p>
          <w:p w14:paraId="3BDD48D2">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2.与烟气接触的部件应能承受烟气的高温；与烟气接触的部件应由耐腐蚀材料制造，或者经过耐腐蚀处理。</w:t>
            </w:r>
          </w:p>
        </w:tc>
      </w:tr>
      <w:tr w14:paraId="0B4C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5A6F566A">
            <w:pP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417" w:type="dxa"/>
            <w:noWrap w:val="0"/>
            <w:vAlign w:val="center"/>
          </w:tcPr>
          <w:p w14:paraId="612726B9">
            <w:pPr>
              <w:rPr>
                <w:rFonts w:hint="eastAsia" w:ascii="宋体" w:hAnsi="宋体" w:eastAsia="宋体" w:cs="宋体"/>
                <w:color w:val="auto"/>
                <w:sz w:val="21"/>
                <w:szCs w:val="21"/>
              </w:rPr>
            </w:pPr>
            <w:r>
              <w:rPr>
                <w:rFonts w:hint="eastAsia" w:ascii="宋体" w:hAnsi="宋体" w:eastAsia="宋体" w:cs="宋体"/>
                <w:color w:val="auto"/>
                <w:sz w:val="21"/>
                <w:szCs w:val="21"/>
              </w:rPr>
              <w:t>点火装置</w:t>
            </w:r>
          </w:p>
        </w:tc>
        <w:tc>
          <w:tcPr>
            <w:tcW w:w="6928" w:type="dxa"/>
            <w:noWrap w:val="0"/>
            <w:vAlign w:val="center"/>
          </w:tcPr>
          <w:p w14:paraId="6B52EB0F">
            <w:pPr>
              <w:rPr>
                <w:rFonts w:hint="eastAsia" w:ascii="宋体" w:hAnsi="宋体" w:eastAsia="宋体" w:cs="宋体"/>
                <w:color w:val="auto"/>
                <w:sz w:val="21"/>
                <w:szCs w:val="21"/>
              </w:rPr>
            </w:pPr>
            <w:r>
              <w:rPr>
                <w:rFonts w:hint="eastAsia" w:ascii="宋体" w:hAnsi="宋体" w:eastAsia="宋体" w:cs="宋体"/>
                <w:color w:val="auto"/>
                <w:sz w:val="21"/>
                <w:szCs w:val="21"/>
              </w:rPr>
              <w:t>直接点火装置应确保安全点火。当电压在额定电压的85%-110%之间波动时，应保证先点火后开阀</w:t>
            </w:r>
          </w:p>
          <w:p w14:paraId="5A5D4EFC">
            <w:pPr>
              <w:rPr>
                <w:rFonts w:hint="eastAsia" w:ascii="宋体" w:hAnsi="宋体" w:eastAsia="宋体" w:cs="宋体"/>
                <w:color w:val="auto"/>
                <w:sz w:val="21"/>
                <w:szCs w:val="21"/>
              </w:rPr>
            </w:pPr>
            <w:r>
              <w:rPr>
                <w:rFonts w:hint="eastAsia" w:ascii="宋体" w:hAnsi="宋体" w:eastAsia="宋体" w:cs="宋体"/>
                <w:color w:val="auto"/>
                <w:sz w:val="21"/>
                <w:szCs w:val="21"/>
              </w:rPr>
              <w:t>当电压在额定电压的85%-110%之间波动时，应保证先点火后开阀</w:t>
            </w:r>
          </w:p>
        </w:tc>
      </w:tr>
      <w:tr w14:paraId="77D0A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0313682D">
            <w:pP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417" w:type="dxa"/>
            <w:noWrap w:val="0"/>
            <w:vAlign w:val="center"/>
          </w:tcPr>
          <w:p w14:paraId="6A418818">
            <w:pPr>
              <w:rPr>
                <w:rFonts w:hint="eastAsia" w:ascii="宋体" w:hAnsi="宋体" w:eastAsia="宋体" w:cs="宋体"/>
                <w:color w:val="auto"/>
                <w:sz w:val="21"/>
                <w:szCs w:val="21"/>
              </w:rPr>
            </w:pPr>
            <w:r>
              <w:rPr>
                <w:rFonts w:hint="eastAsia" w:ascii="宋体" w:hAnsi="宋体" w:eastAsia="宋体" w:cs="宋体"/>
                <w:color w:val="auto"/>
                <w:sz w:val="21"/>
                <w:szCs w:val="21"/>
              </w:rPr>
              <w:t>燃气系统密封性</w:t>
            </w:r>
          </w:p>
        </w:tc>
        <w:tc>
          <w:tcPr>
            <w:tcW w:w="6928" w:type="dxa"/>
            <w:noWrap w:val="0"/>
            <w:vAlign w:val="center"/>
          </w:tcPr>
          <w:p w14:paraId="1CF3EBC5">
            <w:pPr>
              <w:rPr>
                <w:rFonts w:hint="eastAsia" w:ascii="宋体" w:hAnsi="宋体" w:eastAsia="宋体" w:cs="宋体"/>
                <w:color w:val="auto"/>
                <w:sz w:val="21"/>
                <w:szCs w:val="21"/>
              </w:rPr>
            </w:pPr>
            <w:r>
              <w:rPr>
                <w:rFonts w:hint="eastAsia" w:ascii="宋体" w:hAnsi="宋体" w:eastAsia="宋体" w:cs="宋体"/>
                <w:color w:val="auto"/>
                <w:sz w:val="21"/>
                <w:szCs w:val="21"/>
              </w:rPr>
              <w:t>燃气系统泄漏量不应大于0.14 L/h</w:t>
            </w:r>
          </w:p>
        </w:tc>
      </w:tr>
      <w:tr w14:paraId="139B4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40265C66">
            <w:pP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417" w:type="dxa"/>
            <w:noWrap w:val="0"/>
            <w:vAlign w:val="center"/>
          </w:tcPr>
          <w:p w14:paraId="4810BF57">
            <w:pPr>
              <w:rPr>
                <w:rFonts w:hint="eastAsia" w:ascii="宋体" w:hAnsi="宋体" w:eastAsia="宋体" w:cs="宋体"/>
                <w:color w:val="auto"/>
                <w:sz w:val="21"/>
                <w:szCs w:val="21"/>
              </w:rPr>
            </w:pPr>
            <w:r>
              <w:rPr>
                <w:rFonts w:hint="eastAsia" w:ascii="宋体" w:hAnsi="宋体" w:eastAsia="宋体" w:cs="宋体"/>
                <w:color w:val="auto"/>
                <w:sz w:val="21"/>
                <w:szCs w:val="21"/>
              </w:rPr>
              <w:t>燃气/空气比例控制</w:t>
            </w:r>
          </w:p>
        </w:tc>
        <w:tc>
          <w:tcPr>
            <w:tcW w:w="6928" w:type="dxa"/>
            <w:noWrap w:val="0"/>
            <w:vAlign w:val="center"/>
          </w:tcPr>
          <w:p w14:paraId="6E4B7365">
            <w:pPr>
              <w:rPr>
                <w:rFonts w:hint="eastAsia" w:ascii="宋体" w:hAnsi="宋体" w:eastAsia="宋体" w:cs="宋体"/>
                <w:color w:val="auto"/>
                <w:szCs w:val="21"/>
              </w:rPr>
            </w:pPr>
            <w:r>
              <w:rPr>
                <w:rFonts w:hint="eastAsia" w:ascii="宋体" w:hAnsi="宋体" w:eastAsia="宋体" w:cs="宋体"/>
                <w:color w:val="auto"/>
                <w:szCs w:val="21"/>
              </w:rPr>
              <w:t>1. 燃气阀为比例调节，可做到</w:t>
            </w:r>
            <w:r>
              <w:rPr>
                <w:rFonts w:hint="eastAsia" w:ascii="宋体" w:hAnsi="宋体" w:eastAsia="宋体" w:cs="宋体"/>
                <w:color w:val="auto"/>
                <w:szCs w:val="21"/>
                <w:lang w:val="en-US" w:eastAsia="zh-CN"/>
              </w:rPr>
              <w:t>无</w:t>
            </w:r>
            <w:r>
              <w:rPr>
                <w:rFonts w:hint="eastAsia" w:ascii="宋体" w:hAnsi="宋体" w:eastAsia="宋体" w:cs="宋体"/>
                <w:color w:val="auto"/>
                <w:szCs w:val="21"/>
              </w:rPr>
              <w:t>级精确调节；</w:t>
            </w:r>
          </w:p>
          <w:p w14:paraId="0FF9D7D5">
            <w:pPr>
              <w:rPr>
                <w:rFonts w:hint="eastAsia" w:ascii="宋体" w:hAnsi="宋体" w:eastAsia="宋体" w:cs="宋体"/>
                <w:color w:val="auto"/>
                <w:szCs w:val="21"/>
              </w:rPr>
            </w:pPr>
            <w:r>
              <w:rPr>
                <w:rFonts w:hint="eastAsia" w:ascii="宋体" w:hAnsi="宋体" w:eastAsia="宋体" w:cs="宋体"/>
                <w:color w:val="auto"/>
                <w:szCs w:val="21"/>
              </w:rPr>
              <w:t>2. 燃气或空气取压管横截面积不应小于12mm</w:t>
            </w:r>
            <w:r>
              <w:rPr>
                <w:rFonts w:hint="eastAsia" w:ascii="宋体" w:hAnsi="宋体" w:eastAsia="宋体" w:cs="宋体"/>
                <w:color w:val="auto"/>
                <w:szCs w:val="21"/>
                <w:vertAlign w:val="superscript"/>
              </w:rPr>
              <w:t>2</w:t>
            </w:r>
            <w:r>
              <w:rPr>
                <w:rFonts w:hint="eastAsia" w:ascii="宋体" w:hAnsi="宋体" w:eastAsia="宋体" w:cs="宋体"/>
                <w:color w:val="auto"/>
                <w:szCs w:val="21"/>
              </w:rPr>
              <w:t>，内径不应小于1mm;应能避免任何冷凝水残留,并能防止出现皱折、泄漏或断裂。若使用一条以上的取压管,结构应确保不会错装。制造商提供相关证据并采取了避免在取压管中形成冷凝水的预防措施时，空气取压管横截面积不应小于5mm</w:t>
            </w:r>
            <w:r>
              <w:rPr>
                <w:rFonts w:hint="eastAsia" w:ascii="宋体" w:hAnsi="宋体" w:eastAsia="宋体" w:cs="宋体"/>
                <w:color w:val="auto"/>
                <w:szCs w:val="21"/>
                <w:vertAlign w:val="superscript"/>
              </w:rPr>
              <w:t>2</w:t>
            </w:r>
            <w:r>
              <w:rPr>
                <w:rFonts w:hint="eastAsia" w:ascii="宋体" w:hAnsi="宋体" w:eastAsia="宋体" w:cs="宋体"/>
                <w:color w:val="auto"/>
                <w:szCs w:val="21"/>
              </w:rPr>
              <w:t>。</w:t>
            </w:r>
          </w:p>
          <w:p w14:paraId="36434A70">
            <w:pPr>
              <w:rPr>
                <w:rFonts w:hint="eastAsia" w:ascii="宋体" w:hAnsi="宋体" w:eastAsia="宋体" w:cs="宋体"/>
                <w:color w:val="auto"/>
              </w:rPr>
            </w:pPr>
            <w:r>
              <w:rPr>
                <w:rFonts w:hint="eastAsia" w:ascii="宋体" w:hAnsi="宋体" w:eastAsia="宋体" w:cs="宋体"/>
                <w:color w:val="auto"/>
                <w:szCs w:val="21"/>
              </w:rPr>
              <w:t>3. 配有风压开关，检测正压及负压，风压不正常时、烟道堵塞或风机故障等，壁挂炉炉将自动停机，防止烟气回流。</w:t>
            </w:r>
          </w:p>
        </w:tc>
      </w:tr>
      <w:tr w14:paraId="3F444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noWrap w:val="0"/>
            <w:vAlign w:val="center"/>
          </w:tcPr>
          <w:p w14:paraId="0FA8DF81">
            <w:pP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417" w:type="dxa"/>
            <w:noWrap w:val="0"/>
            <w:vAlign w:val="center"/>
          </w:tcPr>
          <w:p w14:paraId="7BCCEAD5">
            <w:pPr>
              <w:rPr>
                <w:rFonts w:hint="eastAsia" w:ascii="宋体" w:hAnsi="宋体" w:eastAsia="宋体" w:cs="宋体"/>
                <w:color w:val="auto"/>
                <w:sz w:val="21"/>
                <w:szCs w:val="21"/>
              </w:rPr>
            </w:pPr>
            <w:r>
              <w:rPr>
                <w:rFonts w:hint="eastAsia" w:ascii="宋体" w:hAnsi="宋体" w:eastAsia="宋体" w:cs="宋体"/>
                <w:color w:val="auto"/>
                <w:sz w:val="21"/>
                <w:szCs w:val="21"/>
              </w:rPr>
              <w:t>稳压性能</w:t>
            </w:r>
          </w:p>
        </w:tc>
        <w:tc>
          <w:tcPr>
            <w:tcW w:w="6928" w:type="dxa"/>
            <w:noWrap w:val="0"/>
            <w:vAlign w:val="center"/>
          </w:tcPr>
          <w:p w14:paraId="7631E0E9">
            <w:pPr>
              <w:rPr>
                <w:rFonts w:hint="eastAsia" w:ascii="宋体" w:hAnsi="宋体" w:eastAsia="宋体" w:cs="宋体"/>
                <w:color w:val="auto"/>
                <w:sz w:val="21"/>
                <w:szCs w:val="21"/>
              </w:rPr>
            </w:pPr>
            <w:r>
              <w:rPr>
                <w:rFonts w:hint="eastAsia" w:ascii="宋体" w:hAnsi="宋体" w:eastAsia="宋体" w:cs="宋体"/>
                <w:color w:val="auto"/>
                <w:sz w:val="21"/>
                <w:szCs w:val="21"/>
              </w:rPr>
              <w:t>装有燃气稳压器的器具，在规定燃气压力波动范围的热负荷与额定压力下实测折算热负荷的偏差绝对值的百分比不应大于7.5%</w:t>
            </w:r>
          </w:p>
        </w:tc>
      </w:tr>
      <w:tr w14:paraId="4B100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noWrap w:val="0"/>
            <w:vAlign w:val="center"/>
          </w:tcPr>
          <w:p w14:paraId="0C248C58">
            <w:pPr>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417" w:type="dxa"/>
            <w:noWrap w:val="0"/>
            <w:vAlign w:val="center"/>
          </w:tcPr>
          <w:p w14:paraId="7B47E8B1">
            <w:pPr>
              <w:rPr>
                <w:rFonts w:hint="eastAsia" w:ascii="宋体" w:hAnsi="宋体" w:eastAsia="宋体" w:cs="宋体"/>
                <w:color w:val="auto"/>
                <w:sz w:val="21"/>
                <w:szCs w:val="21"/>
              </w:rPr>
            </w:pPr>
            <w:r>
              <w:rPr>
                <w:rFonts w:hint="eastAsia" w:ascii="宋体" w:hAnsi="宋体" w:eastAsia="宋体" w:cs="宋体"/>
                <w:color w:val="auto"/>
                <w:sz w:val="21"/>
                <w:szCs w:val="21"/>
              </w:rPr>
              <w:t>自动燃烧器控制系统</w:t>
            </w:r>
          </w:p>
        </w:tc>
        <w:tc>
          <w:tcPr>
            <w:tcW w:w="6928" w:type="dxa"/>
            <w:noWrap w:val="0"/>
            <w:vAlign w:val="center"/>
          </w:tcPr>
          <w:p w14:paraId="1FD433FE">
            <w:pPr>
              <w:rPr>
                <w:rFonts w:hint="eastAsia" w:ascii="宋体" w:hAnsi="宋体" w:eastAsia="宋体" w:cs="宋体"/>
                <w:color w:val="auto"/>
                <w:sz w:val="21"/>
                <w:szCs w:val="21"/>
              </w:rPr>
            </w:pPr>
            <w:r>
              <w:rPr>
                <w:rFonts w:hint="eastAsia" w:ascii="宋体" w:hAnsi="宋体" w:eastAsia="宋体" w:cs="宋体"/>
                <w:color w:val="auto"/>
                <w:sz w:val="21"/>
                <w:szCs w:val="21"/>
              </w:rPr>
              <w:t>1.点火安全时间：不应大于10 s;</w:t>
            </w:r>
          </w:p>
          <w:p w14:paraId="784222AF">
            <w:pPr>
              <w:rPr>
                <w:rFonts w:hint="eastAsia" w:ascii="宋体" w:hAnsi="宋体" w:eastAsia="宋体" w:cs="宋体"/>
                <w:color w:val="auto"/>
                <w:sz w:val="21"/>
                <w:szCs w:val="21"/>
              </w:rPr>
            </w:pPr>
            <w:r>
              <w:rPr>
                <w:rFonts w:hint="eastAsia" w:ascii="宋体" w:hAnsi="宋体" w:eastAsia="宋体" w:cs="宋体"/>
                <w:color w:val="auto"/>
                <w:sz w:val="21"/>
                <w:szCs w:val="21"/>
              </w:rPr>
              <w:t>2.熄火安全时间：小于等于5s（再点火除外）;</w:t>
            </w:r>
          </w:p>
          <w:p w14:paraId="4C4AB33C">
            <w:pPr>
              <w:rPr>
                <w:rFonts w:hint="eastAsia" w:ascii="宋体" w:hAnsi="宋体" w:eastAsia="宋体" w:cs="宋体"/>
                <w:color w:val="auto"/>
                <w:sz w:val="21"/>
                <w:szCs w:val="21"/>
              </w:rPr>
            </w:pPr>
            <w:r>
              <w:rPr>
                <w:rFonts w:hint="eastAsia" w:ascii="宋体" w:hAnsi="宋体" w:eastAsia="宋体" w:cs="宋体"/>
                <w:color w:val="auto"/>
                <w:sz w:val="21"/>
                <w:szCs w:val="21"/>
              </w:rPr>
              <w:t>3.再点火安全时间：小于等于1s；</w:t>
            </w:r>
          </w:p>
          <w:p w14:paraId="136F0941">
            <w:pPr>
              <w:rPr>
                <w:rFonts w:hint="eastAsia" w:ascii="宋体" w:hAnsi="宋体" w:eastAsia="宋体" w:cs="宋体"/>
                <w:color w:val="auto"/>
                <w:sz w:val="21"/>
                <w:szCs w:val="21"/>
              </w:rPr>
            </w:pPr>
            <w:r>
              <w:rPr>
                <w:rFonts w:hint="eastAsia" w:ascii="宋体" w:hAnsi="宋体" w:eastAsia="宋体" w:cs="宋体"/>
                <w:color w:val="auto"/>
                <w:sz w:val="21"/>
                <w:szCs w:val="21"/>
              </w:rPr>
              <w:t>4.再启动：不应大于10 s;</w:t>
            </w:r>
          </w:p>
          <w:p w14:paraId="6DCC58BB">
            <w:pPr>
              <w:rPr>
                <w:rFonts w:hint="eastAsia" w:ascii="宋体" w:hAnsi="宋体" w:eastAsia="宋体" w:cs="宋体"/>
                <w:strike/>
                <w:color w:val="auto"/>
                <w:sz w:val="21"/>
                <w:szCs w:val="21"/>
              </w:rPr>
            </w:pPr>
            <w:r>
              <w:rPr>
                <w:rFonts w:hint="eastAsia" w:ascii="宋体" w:hAnsi="宋体" w:eastAsia="宋体" w:cs="宋体"/>
                <w:color w:val="auto"/>
                <w:sz w:val="21"/>
                <w:szCs w:val="21"/>
              </w:rPr>
              <w:t>5.延迟点火安全性：不应危及人身安全和损坏器具</w:t>
            </w:r>
            <w:r>
              <w:rPr>
                <w:rFonts w:hint="eastAsia" w:ascii="宋体" w:hAnsi="宋体" w:eastAsia="宋体" w:cs="宋体"/>
                <w:color w:val="auto"/>
                <w:sz w:val="21"/>
                <w:szCs w:val="21"/>
                <w:lang w:eastAsia="zh-CN"/>
              </w:rPr>
              <w:t>。</w:t>
            </w:r>
          </w:p>
        </w:tc>
      </w:tr>
      <w:tr w14:paraId="0E58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noWrap w:val="0"/>
            <w:vAlign w:val="center"/>
          </w:tcPr>
          <w:p w14:paraId="5A0AA6C2">
            <w:pPr>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417" w:type="dxa"/>
            <w:noWrap w:val="0"/>
            <w:vAlign w:val="center"/>
          </w:tcPr>
          <w:p w14:paraId="13142904">
            <w:pPr>
              <w:rPr>
                <w:rFonts w:hint="eastAsia" w:ascii="宋体" w:hAnsi="宋体" w:eastAsia="宋体" w:cs="宋体"/>
                <w:color w:val="auto"/>
                <w:sz w:val="21"/>
                <w:szCs w:val="21"/>
              </w:rPr>
            </w:pPr>
            <w:r>
              <w:rPr>
                <w:rFonts w:hint="eastAsia" w:ascii="宋体" w:hAnsi="宋体" w:eastAsia="宋体" w:cs="宋体"/>
                <w:color w:val="auto"/>
                <w:sz w:val="21"/>
                <w:szCs w:val="21"/>
              </w:rPr>
              <w:t>燃烧器火排</w:t>
            </w:r>
          </w:p>
        </w:tc>
        <w:tc>
          <w:tcPr>
            <w:tcW w:w="6928" w:type="dxa"/>
            <w:noWrap w:val="0"/>
            <w:vAlign w:val="center"/>
          </w:tcPr>
          <w:p w14:paraId="52681935">
            <w:pPr>
              <w:rPr>
                <w:rFonts w:hint="eastAsia" w:ascii="宋体" w:hAnsi="宋体" w:eastAsia="宋体" w:cs="宋体"/>
                <w:color w:val="auto"/>
                <w:sz w:val="21"/>
                <w:szCs w:val="21"/>
              </w:rPr>
            </w:pPr>
            <w:r>
              <w:rPr>
                <w:rFonts w:hint="eastAsia" w:ascii="宋体" w:hAnsi="宋体" w:eastAsia="宋体" w:cs="宋体"/>
                <w:color w:val="auto"/>
                <w:sz w:val="21"/>
                <w:szCs w:val="21"/>
              </w:rPr>
              <w:t>一体式不锈钢式燃烧火排；</w:t>
            </w:r>
          </w:p>
        </w:tc>
      </w:tr>
      <w:tr w14:paraId="54F67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noWrap w:val="0"/>
            <w:vAlign w:val="center"/>
          </w:tcPr>
          <w:p w14:paraId="1148EBEF">
            <w:pP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417" w:type="dxa"/>
            <w:noWrap w:val="0"/>
            <w:vAlign w:val="center"/>
          </w:tcPr>
          <w:p w14:paraId="7167CD72">
            <w:pPr>
              <w:rPr>
                <w:rFonts w:hint="eastAsia" w:ascii="宋体" w:hAnsi="宋体" w:eastAsia="宋体" w:cs="宋体"/>
                <w:color w:val="auto"/>
                <w:sz w:val="21"/>
                <w:szCs w:val="21"/>
              </w:rPr>
            </w:pPr>
            <w:r>
              <w:rPr>
                <w:rFonts w:hint="eastAsia" w:ascii="宋体" w:hAnsi="宋体" w:eastAsia="宋体" w:cs="宋体"/>
                <w:color w:val="auto"/>
                <w:sz w:val="21"/>
                <w:szCs w:val="21"/>
              </w:rPr>
              <w:t>燃烧系统密封性</w:t>
            </w:r>
          </w:p>
        </w:tc>
        <w:tc>
          <w:tcPr>
            <w:tcW w:w="6928" w:type="dxa"/>
            <w:noWrap w:val="0"/>
            <w:vAlign w:val="center"/>
          </w:tcPr>
          <w:p w14:paraId="1EC97018">
            <w:pPr>
              <w:rPr>
                <w:rFonts w:hint="eastAsia" w:ascii="宋体" w:hAnsi="宋体" w:eastAsia="宋体" w:cs="宋体"/>
                <w:color w:val="auto"/>
                <w:sz w:val="21"/>
                <w:szCs w:val="21"/>
              </w:rPr>
            </w:pPr>
            <w:r>
              <w:rPr>
                <w:rFonts w:hint="eastAsia" w:ascii="宋体" w:hAnsi="宋体" w:eastAsia="宋体" w:cs="宋体"/>
                <w:color w:val="auto"/>
                <w:sz w:val="21"/>
                <w:szCs w:val="21"/>
              </w:rPr>
              <w:t>采用同轴式强制给排气燃烧系统，最大允许漏气量满足下表要求：</w:t>
            </w:r>
          </w:p>
          <w:tbl>
            <w:tblPr>
              <w:tblStyle w:val="7"/>
              <w:tblW w:w="6451" w:type="dxa"/>
              <w:tblInd w:w="0" w:type="dxa"/>
              <w:tblLayout w:type="fixed"/>
              <w:tblCellMar>
                <w:top w:w="0" w:type="dxa"/>
                <w:left w:w="108" w:type="dxa"/>
                <w:bottom w:w="0" w:type="dxa"/>
                <w:right w:w="108" w:type="dxa"/>
              </w:tblCellMar>
            </w:tblPr>
            <w:tblGrid>
              <w:gridCol w:w="923"/>
              <w:gridCol w:w="1984"/>
              <w:gridCol w:w="1701"/>
              <w:gridCol w:w="1843"/>
            </w:tblGrid>
            <w:tr w14:paraId="6F35876A">
              <w:tblPrEx>
                <w:tblCellMar>
                  <w:top w:w="0" w:type="dxa"/>
                  <w:left w:w="108" w:type="dxa"/>
                  <w:bottom w:w="0" w:type="dxa"/>
                  <w:right w:w="108" w:type="dxa"/>
                </w:tblCellMar>
              </w:tblPrEx>
              <w:trPr>
                <w:trHeight w:val="280" w:hRule="atLeast"/>
              </w:trPr>
              <w:tc>
                <w:tcPr>
                  <w:tcW w:w="923"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14:paraId="53468184">
                  <w:pPr>
                    <w:widowControl/>
                    <w:jc w:val="center"/>
                    <w:rPr>
                      <w:rFonts w:hint="eastAsia" w:ascii="宋体" w:hAnsi="宋体" w:eastAsia="宋体" w:cs="宋体"/>
                      <w:color w:val="auto"/>
                      <w:sz w:val="21"/>
                      <w:szCs w:val="21"/>
                    </w:rPr>
                  </w:pPr>
                  <w:r>
                    <w:rPr>
                      <w:rFonts w:hint="eastAsia" w:ascii="宋体" w:hAnsi="宋体" w:eastAsia="宋体" w:cs="宋体"/>
                      <w:color w:val="auto"/>
                      <w:sz w:val="21"/>
                      <w:szCs w:val="21"/>
                    </w:rPr>
                    <w:t>给排气管类型</w:t>
                  </w:r>
                </w:p>
              </w:tc>
              <w:tc>
                <w:tcPr>
                  <w:tcW w:w="1984"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14:paraId="02134F2C">
                  <w:pPr>
                    <w:widowControl/>
                    <w:jc w:val="center"/>
                    <w:rPr>
                      <w:rFonts w:hint="eastAsia" w:ascii="宋体" w:hAnsi="宋体" w:eastAsia="宋体" w:cs="宋体"/>
                      <w:color w:val="auto"/>
                      <w:sz w:val="21"/>
                      <w:szCs w:val="21"/>
                    </w:rPr>
                  </w:pPr>
                  <w:r>
                    <w:rPr>
                      <w:rFonts w:hint="eastAsia" w:ascii="宋体" w:hAnsi="宋体" w:eastAsia="宋体" w:cs="宋体"/>
                      <w:color w:val="auto"/>
                      <w:sz w:val="21"/>
                      <w:szCs w:val="21"/>
                    </w:rPr>
                    <w:t>式样品说明</w:t>
                  </w:r>
                </w:p>
              </w:tc>
              <w:tc>
                <w:tcPr>
                  <w:tcW w:w="3544" w:type="dxa"/>
                  <w:gridSpan w:val="2"/>
                  <w:tcBorders>
                    <w:top w:val="single" w:color="auto" w:sz="4" w:space="0"/>
                    <w:left w:val="nil"/>
                    <w:bottom w:val="single" w:color="auto" w:sz="4" w:space="0"/>
                    <w:right w:val="single" w:color="auto" w:sz="4" w:space="0"/>
                  </w:tcBorders>
                  <w:shd w:val="clear" w:color="auto" w:fill="auto"/>
                  <w:noWrap/>
                  <w:vAlign w:val="bottom"/>
                </w:tcPr>
                <w:p w14:paraId="12C6BC48">
                  <w:pPr>
                    <w:widowControl/>
                    <w:jc w:val="center"/>
                    <w:rPr>
                      <w:rFonts w:hint="eastAsia" w:ascii="宋体" w:hAnsi="宋体" w:eastAsia="宋体" w:cs="宋体"/>
                      <w:color w:val="auto"/>
                      <w:sz w:val="21"/>
                      <w:szCs w:val="21"/>
                    </w:rPr>
                  </w:pPr>
                  <w:r>
                    <w:rPr>
                      <w:rFonts w:hint="eastAsia" w:ascii="宋体" w:hAnsi="宋体" w:eastAsia="宋体" w:cs="宋体"/>
                      <w:color w:val="auto"/>
                      <w:sz w:val="21"/>
                      <w:szCs w:val="21"/>
                    </w:rPr>
                    <w:t>最大允许漏气量（m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/h）</w:t>
                  </w:r>
                </w:p>
              </w:tc>
            </w:tr>
            <w:tr w14:paraId="3937B7E9">
              <w:tblPrEx>
                <w:tblCellMar>
                  <w:top w:w="0" w:type="dxa"/>
                  <w:left w:w="108" w:type="dxa"/>
                  <w:bottom w:w="0" w:type="dxa"/>
                  <w:right w:w="108" w:type="dxa"/>
                </w:tblCellMar>
              </w:tblPrEx>
              <w:trPr>
                <w:trHeight w:val="290" w:hRule="atLeast"/>
              </w:trPr>
              <w:tc>
                <w:tcPr>
                  <w:tcW w:w="92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3E7B2CAB">
                  <w:pPr>
                    <w:widowControl/>
                    <w:jc w:val="left"/>
                    <w:rPr>
                      <w:rFonts w:hint="eastAsia" w:ascii="宋体" w:hAnsi="宋体" w:eastAsia="宋体" w:cs="宋体"/>
                      <w:color w:val="auto"/>
                      <w:sz w:val="21"/>
                      <w:szCs w:val="21"/>
                    </w:rPr>
                  </w:pPr>
                </w:p>
              </w:tc>
              <w:tc>
                <w:tcPr>
                  <w:tcW w:w="19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3C79359">
                  <w:pPr>
                    <w:widowControl/>
                    <w:jc w:val="left"/>
                    <w:rPr>
                      <w:rFonts w:hint="eastAsia" w:ascii="宋体" w:hAnsi="宋体" w:eastAsia="宋体" w:cs="宋体"/>
                      <w:color w:val="auto"/>
                      <w:sz w:val="21"/>
                      <w:szCs w:val="21"/>
                    </w:rPr>
                  </w:pPr>
                </w:p>
              </w:tc>
              <w:tc>
                <w:tcPr>
                  <w:tcW w:w="1701" w:type="dxa"/>
                  <w:tcBorders>
                    <w:top w:val="nil"/>
                    <w:left w:val="nil"/>
                    <w:bottom w:val="single" w:color="auto" w:sz="4" w:space="0"/>
                    <w:right w:val="single" w:color="auto" w:sz="4" w:space="0"/>
                  </w:tcBorders>
                  <w:shd w:val="clear" w:color="auto" w:fill="auto"/>
                  <w:noWrap/>
                  <w:vAlign w:val="bottom"/>
                </w:tcPr>
                <w:p w14:paraId="6DFB3EEB">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额定功率≤40kW</w:t>
                  </w:r>
                </w:p>
              </w:tc>
              <w:tc>
                <w:tcPr>
                  <w:tcW w:w="1843" w:type="dxa"/>
                  <w:tcBorders>
                    <w:top w:val="nil"/>
                    <w:left w:val="nil"/>
                    <w:bottom w:val="single" w:color="auto" w:sz="4" w:space="0"/>
                    <w:right w:val="single" w:color="auto" w:sz="4" w:space="0"/>
                  </w:tcBorders>
                  <w:shd w:val="clear" w:color="auto" w:fill="auto"/>
                  <w:noWrap/>
                  <w:vAlign w:val="bottom"/>
                </w:tcPr>
                <w:p w14:paraId="504CF5AC">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额定功率＞40kW</w:t>
                  </w:r>
                </w:p>
              </w:tc>
            </w:tr>
            <w:tr w14:paraId="7822D74F">
              <w:tblPrEx>
                <w:tblCellMar>
                  <w:top w:w="0" w:type="dxa"/>
                  <w:left w:w="108" w:type="dxa"/>
                  <w:bottom w:w="0" w:type="dxa"/>
                  <w:right w:w="108" w:type="dxa"/>
                </w:tblCellMar>
              </w:tblPrEx>
              <w:trPr>
                <w:trHeight w:val="560" w:hRule="atLeast"/>
              </w:trPr>
              <w:tc>
                <w:tcPr>
                  <w:tcW w:w="923" w:type="dxa"/>
                  <w:tcBorders>
                    <w:top w:val="nil"/>
                    <w:left w:val="single" w:color="auto" w:sz="4" w:space="0"/>
                    <w:bottom w:val="single" w:color="auto" w:sz="4" w:space="0"/>
                    <w:right w:val="single" w:color="auto" w:sz="4" w:space="0"/>
                  </w:tcBorders>
                  <w:shd w:val="clear" w:color="auto" w:fill="auto"/>
                  <w:noWrap/>
                  <w:vAlign w:val="bottom"/>
                </w:tcPr>
                <w:p w14:paraId="78BE5394">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同轴式</w:t>
                  </w:r>
                </w:p>
              </w:tc>
              <w:tc>
                <w:tcPr>
                  <w:tcW w:w="1984" w:type="dxa"/>
                  <w:tcBorders>
                    <w:top w:val="nil"/>
                    <w:left w:val="nil"/>
                    <w:bottom w:val="single" w:color="auto" w:sz="4" w:space="0"/>
                    <w:right w:val="single" w:color="auto" w:sz="4" w:space="0"/>
                  </w:tcBorders>
                  <w:shd w:val="clear" w:color="auto" w:fill="auto"/>
                  <w:noWrap w:val="0"/>
                  <w:vAlign w:val="center"/>
                </w:tcPr>
                <w:p w14:paraId="1CB373FE">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采暖炉安装了最长给排气管及所有的连接件</w:t>
                  </w:r>
                </w:p>
              </w:tc>
              <w:tc>
                <w:tcPr>
                  <w:tcW w:w="1701" w:type="dxa"/>
                  <w:tcBorders>
                    <w:top w:val="nil"/>
                    <w:left w:val="nil"/>
                    <w:bottom w:val="single" w:color="auto" w:sz="4" w:space="0"/>
                    <w:right w:val="single" w:color="auto" w:sz="4" w:space="0"/>
                  </w:tcBorders>
                  <w:shd w:val="clear" w:color="auto" w:fill="auto"/>
                  <w:noWrap/>
                  <w:vAlign w:val="bottom"/>
                </w:tcPr>
                <w:p w14:paraId="1F97552F">
                  <w:pPr>
                    <w:widowControl/>
                    <w:jc w:val="right"/>
                    <w:rPr>
                      <w:rFonts w:hint="eastAsia" w:ascii="宋体" w:hAnsi="宋体" w:eastAsia="宋体" w:cs="宋体"/>
                      <w:color w:val="auto"/>
                      <w:sz w:val="21"/>
                      <w:szCs w:val="21"/>
                    </w:rPr>
                  </w:pPr>
                  <w:r>
                    <w:rPr>
                      <w:rFonts w:hint="eastAsia" w:ascii="宋体" w:hAnsi="宋体" w:eastAsia="宋体" w:cs="宋体"/>
                      <w:color w:val="auto"/>
                      <w:sz w:val="21"/>
                      <w:szCs w:val="21"/>
                    </w:rPr>
                    <w:t>≤5 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/h</w:t>
                  </w:r>
                </w:p>
              </w:tc>
              <w:tc>
                <w:tcPr>
                  <w:tcW w:w="1843" w:type="dxa"/>
                  <w:tcBorders>
                    <w:top w:val="nil"/>
                    <w:left w:val="nil"/>
                    <w:bottom w:val="single" w:color="auto" w:sz="4" w:space="0"/>
                    <w:right w:val="single" w:color="auto" w:sz="4" w:space="0"/>
                  </w:tcBorders>
                  <w:shd w:val="clear" w:color="auto" w:fill="auto"/>
                  <w:noWrap/>
                  <w:vAlign w:val="bottom"/>
                </w:tcPr>
                <w:p w14:paraId="21CDFC4B">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≤5*额定功率/40 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/h</w:t>
                  </w:r>
                </w:p>
              </w:tc>
            </w:tr>
          </w:tbl>
          <w:p w14:paraId="5AA4FF34">
            <w:pPr>
              <w:rPr>
                <w:rFonts w:hint="eastAsia" w:ascii="宋体" w:hAnsi="宋体" w:eastAsia="宋体" w:cs="宋体"/>
                <w:color w:val="auto"/>
                <w:sz w:val="21"/>
                <w:szCs w:val="21"/>
              </w:rPr>
            </w:pPr>
          </w:p>
        </w:tc>
      </w:tr>
      <w:tr w14:paraId="6B8D8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noWrap w:val="0"/>
            <w:vAlign w:val="center"/>
          </w:tcPr>
          <w:p w14:paraId="632BA28D">
            <w:pPr>
              <w:rPr>
                <w:rFonts w:hint="eastAsia" w:ascii="宋体" w:hAnsi="宋体" w:eastAsia="宋体" w:cs="宋体"/>
                <w:color w:val="auto"/>
                <w:sz w:val="21"/>
                <w:szCs w:val="21"/>
              </w:rPr>
            </w:pPr>
            <w:r>
              <w:rPr>
                <w:rFonts w:hint="eastAsia" w:ascii="宋体" w:hAnsi="宋体" w:eastAsia="宋体" w:cs="宋体"/>
                <w:color w:val="auto"/>
                <w:sz w:val="21"/>
                <w:szCs w:val="21"/>
              </w:rPr>
              <w:t>11</w:t>
            </w:r>
          </w:p>
        </w:tc>
        <w:tc>
          <w:tcPr>
            <w:tcW w:w="1417" w:type="dxa"/>
            <w:noWrap w:val="0"/>
            <w:vAlign w:val="center"/>
          </w:tcPr>
          <w:p w14:paraId="484A6C08">
            <w:pPr>
              <w:rPr>
                <w:rFonts w:hint="eastAsia" w:ascii="宋体" w:hAnsi="宋体" w:eastAsia="宋体" w:cs="宋体"/>
                <w:color w:val="auto"/>
                <w:sz w:val="21"/>
                <w:szCs w:val="21"/>
              </w:rPr>
            </w:pPr>
            <w:r>
              <w:rPr>
                <w:rFonts w:hint="eastAsia" w:ascii="宋体" w:hAnsi="宋体" w:eastAsia="宋体" w:cs="宋体"/>
                <w:color w:val="auto"/>
                <w:sz w:val="21"/>
                <w:szCs w:val="21"/>
              </w:rPr>
              <w:t>配套烟道</w:t>
            </w:r>
          </w:p>
        </w:tc>
        <w:tc>
          <w:tcPr>
            <w:tcW w:w="6928" w:type="dxa"/>
            <w:noWrap w:val="0"/>
            <w:vAlign w:val="center"/>
          </w:tcPr>
          <w:p w14:paraId="784EA0C6">
            <w:pPr>
              <w:rPr>
                <w:rFonts w:hint="eastAsia" w:ascii="宋体" w:hAnsi="宋体" w:eastAsia="宋体" w:cs="宋体"/>
                <w:color w:val="auto"/>
                <w:sz w:val="21"/>
                <w:szCs w:val="21"/>
              </w:rPr>
            </w:pPr>
            <w:r>
              <w:rPr>
                <w:rFonts w:hint="eastAsia" w:ascii="宋体" w:hAnsi="宋体" w:eastAsia="宋体" w:cs="宋体"/>
                <w:color w:val="auto"/>
                <w:sz w:val="21"/>
                <w:szCs w:val="21"/>
              </w:rPr>
              <w:t>常规炉烟道内层铝制，外层钢制；冷凝炉内层高分子材料，外层钢制；壁厚不小于0.3mm</w:t>
            </w:r>
          </w:p>
        </w:tc>
      </w:tr>
    </w:tbl>
    <w:p w14:paraId="019CD5B9">
      <w:pPr>
        <w:pStyle w:val="5"/>
        <w:jc w:val="left"/>
        <w:rPr>
          <w:rFonts w:hint="eastAsia" w:ascii="宋体" w:hAnsi="宋体" w:eastAsia="宋体" w:cs="宋体"/>
          <w:b w:val="0"/>
          <w:bCs w:val="0"/>
          <w:color w:val="auto"/>
          <w:sz w:val="21"/>
          <w:szCs w:val="21"/>
        </w:rPr>
      </w:pPr>
      <w:bookmarkStart w:id="19" w:name="_Toc66718258"/>
      <w:bookmarkStart w:id="20" w:name="_Toc16280"/>
      <w:r>
        <w:rPr>
          <w:rFonts w:hint="eastAsia" w:ascii="宋体" w:hAnsi="宋体" w:eastAsia="宋体" w:cs="宋体"/>
          <w:b w:val="0"/>
          <w:bCs w:val="0"/>
          <w:color w:val="auto"/>
          <w:sz w:val="21"/>
          <w:szCs w:val="21"/>
        </w:rPr>
        <w:t>2.3换热部分</w:t>
      </w:r>
      <w:bookmarkEnd w:id="19"/>
      <w:bookmarkEnd w:id="20"/>
    </w:p>
    <w:tbl>
      <w:tblPr>
        <w:tblStyle w:val="7"/>
        <w:tblW w:w="9029" w:type="dxa"/>
        <w:tblInd w:w="-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414"/>
        <w:gridCol w:w="6957"/>
      </w:tblGrid>
      <w:tr w14:paraId="66F1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43C3FAEB">
            <w:pP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414" w:type="dxa"/>
            <w:noWrap w:val="0"/>
            <w:vAlign w:val="center"/>
          </w:tcPr>
          <w:p w14:paraId="6C76027F">
            <w:pP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6957" w:type="dxa"/>
            <w:noWrap w:val="0"/>
            <w:vAlign w:val="center"/>
          </w:tcPr>
          <w:p w14:paraId="2B37CB96">
            <w:pPr>
              <w:rPr>
                <w:rFonts w:hint="eastAsia" w:ascii="宋体" w:hAnsi="宋体" w:eastAsia="宋体" w:cs="宋体"/>
                <w:color w:val="auto"/>
                <w:sz w:val="21"/>
                <w:szCs w:val="21"/>
              </w:rPr>
            </w:pPr>
            <w:r>
              <w:rPr>
                <w:rFonts w:hint="eastAsia" w:ascii="宋体" w:hAnsi="宋体" w:eastAsia="宋体" w:cs="宋体"/>
                <w:color w:val="auto"/>
                <w:sz w:val="21"/>
                <w:szCs w:val="21"/>
              </w:rPr>
              <w:t>标准要求</w:t>
            </w:r>
          </w:p>
        </w:tc>
      </w:tr>
      <w:tr w14:paraId="6F30F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158EA223">
            <w:pP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414" w:type="dxa"/>
            <w:noWrap w:val="0"/>
            <w:vAlign w:val="center"/>
          </w:tcPr>
          <w:p w14:paraId="052CB42F">
            <w:pPr>
              <w:rPr>
                <w:rFonts w:hint="eastAsia" w:ascii="宋体" w:hAnsi="宋体" w:eastAsia="宋体" w:cs="宋体"/>
                <w:color w:val="auto"/>
                <w:sz w:val="21"/>
                <w:szCs w:val="21"/>
              </w:rPr>
            </w:pPr>
            <w:r>
              <w:rPr>
                <w:rFonts w:hint="eastAsia" w:ascii="宋体" w:hAnsi="宋体" w:eastAsia="宋体" w:cs="宋体"/>
                <w:color w:val="auto"/>
                <w:sz w:val="21"/>
                <w:szCs w:val="21"/>
              </w:rPr>
              <w:t>采暖额定热负荷</w:t>
            </w:r>
          </w:p>
        </w:tc>
        <w:tc>
          <w:tcPr>
            <w:tcW w:w="6957" w:type="dxa"/>
            <w:noWrap w:val="0"/>
            <w:vAlign w:val="center"/>
          </w:tcPr>
          <w:p w14:paraId="6453F8E6">
            <w:pPr>
              <w:rPr>
                <w:rFonts w:hint="eastAsia" w:ascii="宋体" w:hAnsi="宋体" w:eastAsia="宋体" w:cs="宋体"/>
                <w:color w:val="auto"/>
                <w:sz w:val="21"/>
                <w:szCs w:val="21"/>
              </w:rPr>
            </w:pPr>
            <w:r>
              <w:rPr>
                <w:rFonts w:hint="eastAsia" w:ascii="宋体" w:hAnsi="宋体" w:eastAsia="宋体" w:cs="宋体"/>
                <w:color w:val="auto"/>
                <w:sz w:val="21"/>
                <w:szCs w:val="21"/>
              </w:rPr>
              <w:t>实测折算热负荷与制造商声称值的偏差绝对值百分比不应大于10%。当10%所对应数值小于500W时，偏差允许值为500W。</w:t>
            </w:r>
          </w:p>
        </w:tc>
      </w:tr>
      <w:tr w14:paraId="73599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0884504C">
            <w:pP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414" w:type="dxa"/>
            <w:noWrap w:val="0"/>
            <w:vAlign w:val="center"/>
          </w:tcPr>
          <w:p w14:paraId="236C58E9">
            <w:pPr>
              <w:rPr>
                <w:rFonts w:hint="eastAsia" w:ascii="宋体" w:hAnsi="宋体" w:eastAsia="宋体" w:cs="宋体"/>
                <w:color w:val="auto"/>
                <w:sz w:val="21"/>
                <w:szCs w:val="21"/>
              </w:rPr>
            </w:pPr>
            <w:r>
              <w:rPr>
                <w:rFonts w:hint="eastAsia" w:ascii="宋体" w:hAnsi="宋体" w:eastAsia="宋体" w:cs="宋体"/>
                <w:color w:val="auto"/>
                <w:sz w:val="21"/>
                <w:szCs w:val="21"/>
              </w:rPr>
              <w:t>点火热负荷</w:t>
            </w:r>
          </w:p>
        </w:tc>
        <w:tc>
          <w:tcPr>
            <w:tcW w:w="6957" w:type="dxa"/>
            <w:noWrap w:val="0"/>
            <w:vAlign w:val="center"/>
          </w:tcPr>
          <w:p w14:paraId="459FC136">
            <w:pPr>
              <w:rPr>
                <w:rFonts w:hint="eastAsia" w:ascii="宋体" w:hAnsi="宋体" w:eastAsia="宋体" w:cs="宋体"/>
                <w:color w:val="auto"/>
                <w:sz w:val="21"/>
                <w:szCs w:val="21"/>
              </w:rPr>
            </w:pPr>
            <w:r>
              <w:rPr>
                <w:rFonts w:hint="eastAsia" w:ascii="宋体" w:hAnsi="宋体" w:eastAsia="宋体" w:cs="宋体"/>
                <w:color w:val="auto"/>
                <w:szCs w:val="21"/>
              </w:rPr>
              <w:t>点火热负荷不应大于制造商声称值</w:t>
            </w:r>
          </w:p>
        </w:tc>
      </w:tr>
      <w:tr w14:paraId="0DC32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585F8C16">
            <w:pP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414" w:type="dxa"/>
            <w:noWrap w:val="0"/>
            <w:vAlign w:val="center"/>
          </w:tcPr>
          <w:p w14:paraId="188581D1">
            <w:pPr>
              <w:rPr>
                <w:rFonts w:hint="eastAsia" w:ascii="宋体" w:hAnsi="宋体" w:eastAsia="宋体" w:cs="宋体"/>
                <w:color w:val="auto"/>
                <w:sz w:val="21"/>
                <w:szCs w:val="21"/>
              </w:rPr>
            </w:pPr>
            <w:r>
              <w:rPr>
                <w:rFonts w:hint="eastAsia" w:ascii="宋体" w:hAnsi="宋体" w:eastAsia="宋体" w:cs="宋体"/>
                <w:color w:val="auto"/>
                <w:sz w:val="21"/>
                <w:szCs w:val="21"/>
                <w:lang w:val="zh-CN"/>
              </w:rPr>
              <w:t>采暖额定热输出</w:t>
            </w:r>
          </w:p>
        </w:tc>
        <w:tc>
          <w:tcPr>
            <w:tcW w:w="6957" w:type="dxa"/>
            <w:noWrap w:val="0"/>
            <w:vAlign w:val="center"/>
          </w:tcPr>
          <w:p w14:paraId="4E23070C">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采暖热输出应大于等于制造商声称的采暖额定热输出</w:t>
            </w:r>
          </w:p>
        </w:tc>
      </w:tr>
      <w:tr w14:paraId="48C2E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0F62217D">
            <w:pP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1414" w:type="dxa"/>
            <w:noWrap w:val="0"/>
            <w:vAlign w:val="center"/>
          </w:tcPr>
          <w:p w14:paraId="0B8F7559">
            <w:pPr>
              <w:rPr>
                <w:rFonts w:hint="eastAsia" w:ascii="宋体" w:hAnsi="宋体" w:eastAsia="宋体" w:cs="宋体"/>
                <w:color w:val="auto"/>
                <w:sz w:val="21"/>
                <w:szCs w:val="21"/>
              </w:rPr>
            </w:pPr>
            <w:r>
              <w:rPr>
                <w:rFonts w:hint="eastAsia" w:ascii="宋体" w:hAnsi="宋体" w:eastAsia="宋体" w:cs="宋体"/>
                <w:color w:val="auto"/>
                <w:sz w:val="21"/>
                <w:szCs w:val="21"/>
              </w:rPr>
              <w:t>最高热水温度</w:t>
            </w:r>
          </w:p>
        </w:tc>
        <w:tc>
          <w:tcPr>
            <w:tcW w:w="6957" w:type="dxa"/>
            <w:noWrap w:val="0"/>
            <w:vAlign w:val="center"/>
          </w:tcPr>
          <w:p w14:paraId="2F542F3E">
            <w:pPr>
              <w:rPr>
                <w:rFonts w:hint="eastAsia" w:ascii="宋体" w:hAnsi="宋体" w:eastAsia="宋体" w:cs="宋体"/>
                <w:color w:val="auto"/>
                <w:sz w:val="21"/>
                <w:szCs w:val="21"/>
              </w:rPr>
            </w:pPr>
            <w:r>
              <w:rPr>
                <w:rFonts w:hint="eastAsia" w:ascii="宋体" w:hAnsi="宋体" w:eastAsia="宋体" w:cs="宋体"/>
                <w:color w:val="auto"/>
                <w:sz w:val="21"/>
                <w:szCs w:val="21"/>
              </w:rPr>
              <w:t>生活热水温度不应高于85℃。</w:t>
            </w:r>
          </w:p>
        </w:tc>
      </w:tr>
      <w:tr w14:paraId="2B01C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69AA8F8B">
            <w:pP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1414" w:type="dxa"/>
            <w:noWrap w:val="0"/>
            <w:vAlign w:val="center"/>
          </w:tcPr>
          <w:p w14:paraId="30C56E54">
            <w:pPr>
              <w:rPr>
                <w:rFonts w:hint="eastAsia" w:ascii="宋体" w:hAnsi="宋体" w:eastAsia="宋体" w:cs="宋体"/>
                <w:color w:val="auto"/>
                <w:sz w:val="21"/>
                <w:szCs w:val="21"/>
              </w:rPr>
            </w:pPr>
            <w:r>
              <w:rPr>
                <w:rFonts w:hint="eastAsia" w:ascii="宋体" w:hAnsi="宋体" w:eastAsia="宋体" w:cs="宋体"/>
                <w:color w:val="auto"/>
                <w:sz w:val="21"/>
                <w:szCs w:val="21"/>
              </w:rPr>
              <w:t>采暖系统控制温控器调节精度</w:t>
            </w:r>
          </w:p>
        </w:tc>
        <w:tc>
          <w:tcPr>
            <w:tcW w:w="6957" w:type="dxa"/>
            <w:noWrap w:val="0"/>
            <w:vAlign w:val="center"/>
          </w:tcPr>
          <w:p w14:paraId="05B7C547">
            <w:pPr>
              <w:rPr>
                <w:rFonts w:hint="eastAsia" w:ascii="宋体" w:hAnsi="宋体" w:eastAsia="宋体" w:cs="宋体"/>
                <w:color w:val="auto"/>
                <w:sz w:val="21"/>
                <w:szCs w:val="21"/>
              </w:rPr>
            </w:pPr>
            <w:r>
              <w:rPr>
                <w:rFonts w:hint="eastAsia" w:ascii="宋体" w:hAnsi="宋体" w:eastAsia="宋体" w:cs="宋体"/>
                <w:color w:val="auto"/>
                <w:sz w:val="21"/>
                <w:szCs w:val="21"/>
              </w:rPr>
              <w:t>应装有可调式温控器，出水温度与制造生声称值偏差范围±10K</w:t>
            </w:r>
          </w:p>
        </w:tc>
      </w:tr>
      <w:tr w14:paraId="6000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66B02F00">
            <w:pP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414" w:type="dxa"/>
            <w:noWrap w:val="0"/>
            <w:vAlign w:val="center"/>
          </w:tcPr>
          <w:p w14:paraId="2DDC25EA">
            <w:pPr>
              <w:rPr>
                <w:rStyle w:val="9"/>
                <w:rFonts w:hint="eastAsia" w:ascii="宋体" w:hAnsi="宋体" w:eastAsia="宋体" w:cs="宋体"/>
                <w:color w:val="auto"/>
                <w:sz w:val="21"/>
                <w:szCs w:val="21"/>
                <w:lang w:val="zh-CN"/>
              </w:rPr>
            </w:pPr>
            <w:r>
              <w:rPr>
                <w:rFonts w:hint="eastAsia" w:ascii="宋体" w:hAnsi="宋体" w:eastAsia="宋体" w:cs="宋体"/>
                <w:color w:val="auto"/>
                <w:sz w:val="21"/>
                <w:szCs w:val="21"/>
              </w:rPr>
              <w:t>热水温度稳定时间</w:t>
            </w:r>
          </w:p>
        </w:tc>
        <w:tc>
          <w:tcPr>
            <w:tcW w:w="6957" w:type="dxa"/>
            <w:noWrap w:val="0"/>
            <w:vAlign w:val="center"/>
          </w:tcPr>
          <w:p w14:paraId="1FB5E781">
            <w:pPr>
              <w:rPr>
                <w:rFonts w:hint="eastAsia" w:ascii="宋体" w:hAnsi="宋体" w:eastAsia="宋体" w:cs="宋体"/>
                <w:color w:val="auto"/>
                <w:sz w:val="21"/>
                <w:szCs w:val="21"/>
                <w:lang w:val="zh-CN"/>
              </w:rPr>
            </w:pPr>
            <w:r>
              <w:rPr>
                <w:rFonts w:hint="eastAsia" w:ascii="宋体" w:hAnsi="宋体" w:eastAsia="宋体" w:cs="宋体"/>
                <w:color w:val="auto"/>
                <w:sz w:val="21"/>
                <w:szCs w:val="21"/>
              </w:rPr>
              <w:t>不应大于60s</w:t>
            </w:r>
          </w:p>
        </w:tc>
      </w:tr>
      <w:tr w14:paraId="338B0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1FCFF604">
            <w:pPr>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414" w:type="dxa"/>
            <w:noWrap w:val="0"/>
            <w:vAlign w:val="center"/>
          </w:tcPr>
          <w:p w14:paraId="5F5CE2ED">
            <w:pPr>
              <w:rPr>
                <w:rFonts w:hint="eastAsia" w:ascii="宋体" w:hAnsi="宋体" w:eastAsia="宋体" w:cs="宋体"/>
                <w:color w:val="auto"/>
                <w:sz w:val="21"/>
                <w:szCs w:val="21"/>
              </w:rPr>
            </w:pPr>
            <w:r>
              <w:rPr>
                <w:rFonts w:hint="eastAsia" w:ascii="宋体" w:hAnsi="宋体" w:eastAsia="宋体" w:cs="宋体"/>
                <w:color w:val="auto"/>
                <w:sz w:val="21"/>
                <w:szCs w:val="21"/>
              </w:rPr>
              <w:t>生活热水水温超调幅度</w:t>
            </w:r>
          </w:p>
        </w:tc>
        <w:tc>
          <w:tcPr>
            <w:tcW w:w="6957" w:type="dxa"/>
            <w:noWrap w:val="0"/>
            <w:vAlign w:val="center"/>
          </w:tcPr>
          <w:p w14:paraId="2D2B494C">
            <w:pPr>
              <w:rPr>
                <w:rFonts w:hint="eastAsia" w:ascii="宋体" w:hAnsi="宋体" w:eastAsia="宋体" w:cs="宋体"/>
                <w:color w:val="auto"/>
                <w:sz w:val="21"/>
                <w:szCs w:val="21"/>
                <w:lang w:val="zh-CN"/>
              </w:rPr>
            </w:pPr>
            <w:r>
              <w:rPr>
                <w:rFonts w:hint="eastAsia" w:ascii="宋体" w:hAnsi="宋体" w:eastAsia="宋体" w:cs="宋体"/>
                <w:color w:val="auto"/>
                <w:sz w:val="21"/>
                <w:szCs w:val="21"/>
              </w:rPr>
              <w:t>水温超调幅度应在±5K范围内</w:t>
            </w:r>
          </w:p>
        </w:tc>
      </w:tr>
      <w:tr w14:paraId="354E6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2C295344">
            <w:pPr>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414" w:type="dxa"/>
            <w:noWrap w:val="0"/>
            <w:vAlign w:val="center"/>
          </w:tcPr>
          <w:p w14:paraId="008AEA38">
            <w:pPr>
              <w:rPr>
                <w:rFonts w:hint="eastAsia" w:ascii="宋体" w:hAnsi="宋体" w:eastAsia="宋体" w:cs="宋体"/>
                <w:color w:val="auto"/>
                <w:sz w:val="21"/>
                <w:szCs w:val="21"/>
              </w:rPr>
            </w:pPr>
            <w:r>
              <w:rPr>
                <w:rStyle w:val="9"/>
                <w:rFonts w:hint="eastAsia" w:ascii="宋体" w:hAnsi="宋体" w:eastAsia="宋体" w:cs="宋体"/>
                <w:color w:val="auto"/>
                <w:sz w:val="21"/>
                <w:szCs w:val="21"/>
                <w:lang w:val="zh-CN"/>
              </w:rPr>
              <w:t>产热水能力</w:t>
            </w:r>
          </w:p>
        </w:tc>
        <w:tc>
          <w:tcPr>
            <w:tcW w:w="6957" w:type="dxa"/>
            <w:noWrap w:val="0"/>
            <w:vAlign w:val="center"/>
          </w:tcPr>
          <w:p w14:paraId="27AD9B15">
            <w:pPr>
              <w:rPr>
                <w:rFonts w:hint="eastAsia" w:ascii="宋体" w:hAnsi="宋体" w:eastAsia="宋体" w:cs="宋体"/>
                <w:color w:val="auto"/>
                <w:sz w:val="21"/>
                <w:szCs w:val="21"/>
              </w:rPr>
            </w:pPr>
            <w:r>
              <w:rPr>
                <w:rStyle w:val="9"/>
                <w:rFonts w:hint="eastAsia" w:ascii="宋体" w:hAnsi="宋体" w:eastAsia="宋体" w:cs="宋体"/>
                <w:color w:val="auto"/>
                <w:sz w:val="21"/>
                <w:szCs w:val="21"/>
                <w:lang w:val="zh-CN"/>
              </w:rPr>
              <w:t>产热水能力不应小于制造商声称值的</w:t>
            </w:r>
            <w:r>
              <w:rPr>
                <w:rStyle w:val="11"/>
                <w:rFonts w:hint="eastAsia" w:ascii="宋体" w:hAnsi="宋体" w:eastAsia="宋体" w:cs="宋体"/>
                <w:color w:val="auto"/>
                <w:sz w:val="21"/>
                <w:szCs w:val="21"/>
                <w:lang w:val="zh-CN"/>
              </w:rPr>
              <w:t>95%</w:t>
            </w:r>
          </w:p>
        </w:tc>
      </w:tr>
      <w:tr w14:paraId="43B6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6756537E">
            <w:pP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414" w:type="dxa"/>
            <w:noWrap w:val="0"/>
            <w:vAlign w:val="center"/>
          </w:tcPr>
          <w:p w14:paraId="6D9D4978">
            <w:pPr>
              <w:rPr>
                <w:rFonts w:hint="eastAsia" w:ascii="宋体" w:hAnsi="宋体" w:eastAsia="宋体" w:cs="宋体"/>
                <w:color w:val="auto"/>
                <w:sz w:val="21"/>
                <w:szCs w:val="21"/>
              </w:rPr>
            </w:pPr>
            <w:r>
              <w:rPr>
                <w:rFonts w:hint="eastAsia" w:ascii="宋体" w:hAnsi="宋体" w:eastAsia="宋体" w:cs="宋体"/>
                <w:color w:val="auto"/>
                <w:sz w:val="21"/>
                <w:szCs w:val="21"/>
                <w:lang w:val="zh-CN"/>
              </w:rPr>
              <w:t>水力组件</w:t>
            </w:r>
          </w:p>
        </w:tc>
        <w:tc>
          <w:tcPr>
            <w:tcW w:w="6957" w:type="dxa"/>
            <w:noWrap w:val="0"/>
            <w:vAlign w:val="center"/>
          </w:tcPr>
          <w:p w14:paraId="1EC7D898">
            <w:pPr>
              <w:numPr>
                <w:ilvl w:val="0"/>
                <w:numId w:val="3"/>
              </w:numPr>
              <w:ind w:left="425" w:hanging="425"/>
              <w:rPr>
                <w:rFonts w:hint="eastAsia" w:ascii="宋体" w:hAnsi="宋体" w:eastAsia="宋体" w:cs="宋体"/>
                <w:b w:val="0"/>
                <w:bCs w:val="0"/>
                <w:color w:val="auto"/>
                <w:szCs w:val="21"/>
                <w:lang w:val="zh-CN"/>
              </w:rPr>
            </w:pPr>
            <w:r>
              <w:rPr>
                <w:rFonts w:hint="eastAsia" w:ascii="宋体" w:hAnsi="宋体" w:eastAsia="宋体" w:cs="宋体"/>
                <w:b w:val="0"/>
                <w:bCs w:val="0"/>
                <w:color w:val="auto"/>
                <w:szCs w:val="21"/>
                <w:lang w:val="zh-CN"/>
              </w:rPr>
              <w:t>壁挂炉需具有防结垢措施，并具备冷水进水口过滤装置；</w:t>
            </w:r>
          </w:p>
          <w:p w14:paraId="5363E63C">
            <w:pPr>
              <w:numPr>
                <w:ilvl w:val="0"/>
                <w:numId w:val="3"/>
              </w:numPr>
              <w:ind w:left="425" w:hanging="425"/>
              <w:rPr>
                <w:rFonts w:hint="eastAsia" w:ascii="宋体" w:hAnsi="宋体" w:eastAsia="宋体" w:cs="宋体"/>
                <w:b w:val="0"/>
                <w:bCs w:val="0"/>
                <w:color w:val="auto"/>
                <w:szCs w:val="21"/>
                <w:lang w:val="zh-CN"/>
              </w:rPr>
            </w:pPr>
            <w:r>
              <w:rPr>
                <w:rFonts w:hint="eastAsia" w:ascii="宋体" w:hAnsi="宋体" w:eastAsia="宋体" w:cs="宋体"/>
                <w:b w:val="0"/>
                <w:bCs w:val="0"/>
                <w:color w:val="auto"/>
                <w:szCs w:val="21"/>
                <w:lang w:val="zh-CN"/>
              </w:rPr>
              <w:t>2级</w:t>
            </w:r>
            <w:r>
              <w:rPr>
                <w:rFonts w:hint="eastAsia" w:ascii="宋体" w:hAnsi="宋体" w:eastAsia="宋体" w:cs="宋体"/>
                <w:b w:val="0"/>
                <w:bCs w:val="0"/>
                <w:color w:val="auto"/>
                <w:szCs w:val="21"/>
                <w:lang w:val="en-US" w:eastAsia="zh-CN"/>
              </w:rPr>
              <w:t>及</w:t>
            </w:r>
            <w:r>
              <w:rPr>
                <w:rFonts w:hint="eastAsia" w:ascii="宋体" w:hAnsi="宋体" w:eastAsia="宋体" w:cs="宋体"/>
                <w:b w:val="0"/>
                <w:bCs w:val="0"/>
                <w:color w:val="auto"/>
                <w:szCs w:val="21"/>
                <w:lang w:val="zh-CN"/>
              </w:rPr>
              <w:t>以上耐压（具体根据项目实际情况确定），并具有安全泄压保护装置；</w:t>
            </w:r>
          </w:p>
          <w:p w14:paraId="2ECD006F">
            <w:pPr>
              <w:numPr>
                <w:ilvl w:val="0"/>
                <w:numId w:val="3"/>
              </w:numPr>
              <w:ind w:left="425" w:hanging="425"/>
              <w:rPr>
                <w:rFonts w:hint="eastAsia" w:ascii="宋体" w:hAnsi="宋体" w:eastAsia="宋体" w:cs="宋体"/>
                <w:b w:val="0"/>
                <w:bCs w:val="0"/>
                <w:color w:val="auto"/>
                <w:szCs w:val="21"/>
                <w:lang w:val="zh-CN"/>
              </w:rPr>
            </w:pPr>
            <w:r>
              <w:rPr>
                <w:rFonts w:hint="eastAsia" w:ascii="宋体" w:hAnsi="宋体" w:eastAsia="宋体" w:cs="宋体"/>
                <w:b w:val="0"/>
                <w:bCs w:val="0"/>
                <w:color w:val="auto"/>
                <w:szCs w:val="21"/>
                <w:lang w:val="zh-CN"/>
              </w:rPr>
              <w:t>生活热水系统采用二次板式换热器热水加热方式；</w:t>
            </w:r>
          </w:p>
          <w:p w14:paraId="4D0104B2">
            <w:pPr>
              <w:numPr>
                <w:ilvl w:val="0"/>
                <w:numId w:val="3"/>
              </w:numPr>
              <w:ind w:left="425" w:hanging="425"/>
              <w:rPr>
                <w:rFonts w:hint="eastAsia" w:ascii="宋体" w:hAnsi="宋体" w:eastAsia="宋体" w:cs="宋体"/>
                <w:b w:val="0"/>
                <w:bCs w:val="0"/>
                <w:color w:val="auto"/>
                <w:szCs w:val="21"/>
              </w:rPr>
            </w:pPr>
            <w:r>
              <w:rPr>
                <w:rFonts w:hint="eastAsia" w:ascii="宋体" w:hAnsi="宋体" w:eastAsia="宋体" w:cs="宋体"/>
                <w:b w:val="0"/>
                <w:bCs w:val="0"/>
                <w:color w:val="auto"/>
                <w:szCs w:val="21"/>
                <w:lang w:val="zh-CN"/>
              </w:rPr>
              <w:t>采暖热水及生活热水均需为独立系统，并优先保证热水。</w:t>
            </w:r>
          </w:p>
          <w:p w14:paraId="00523332">
            <w:pPr>
              <w:pStyle w:val="2"/>
              <w:numPr>
                <w:ilvl w:val="0"/>
                <w:numId w:val="3"/>
              </w:numPr>
              <w:ind w:left="425" w:hanging="425"/>
              <w:rPr>
                <w:rFonts w:hint="eastAsia" w:ascii="宋体" w:hAnsi="宋体" w:eastAsia="宋体" w:cs="宋体"/>
                <w:color w:val="auto"/>
              </w:rPr>
            </w:pPr>
            <w:r>
              <w:rPr>
                <w:rFonts w:hint="eastAsia" w:ascii="宋体" w:hAnsi="宋体" w:eastAsia="宋体" w:cs="宋体"/>
                <w:b w:val="0"/>
                <w:bCs w:val="0"/>
                <w:color w:val="auto"/>
                <w:szCs w:val="21"/>
                <w:lang w:val="zh-CN"/>
              </w:rPr>
              <w:t>内置自动旁通：系统故障时，自动旁通开启，保护内置水泵。</w:t>
            </w:r>
          </w:p>
        </w:tc>
      </w:tr>
      <w:tr w14:paraId="1339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16544787">
            <w:pPr>
              <w:rPr>
                <w:rFonts w:hint="eastAsia" w:ascii="宋体" w:hAnsi="宋体" w:eastAsia="宋体" w:cs="宋体"/>
                <w:color w:val="auto"/>
                <w:sz w:val="21"/>
                <w:szCs w:val="21"/>
              </w:rPr>
            </w:pPr>
            <w:r>
              <w:rPr>
                <w:rFonts w:hint="eastAsia" w:ascii="宋体" w:hAnsi="宋体" w:eastAsia="宋体" w:cs="宋体"/>
                <w:color w:val="auto"/>
                <w:sz w:val="21"/>
                <w:szCs w:val="21"/>
              </w:rPr>
              <w:t>11</w:t>
            </w:r>
          </w:p>
        </w:tc>
        <w:tc>
          <w:tcPr>
            <w:tcW w:w="1414" w:type="dxa"/>
            <w:noWrap w:val="0"/>
            <w:vAlign w:val="center"/>
          </w:tcPr>
          <w:p w14:paraId="41D81F2C">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板式换热器</w:t>
            </w:r>
          </w:p>
        </w:tc>
        <w:tc>
          <w:tcPr>
            <w:tcW w:w="6957" w:type="dxa"/>
            <w:noWrap w:val="0"/>
            <w:vAlign w:val="center"/>
          </w:tcPr>
          <w:p w14:paraId="7283FEDA">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采用国内外优质品牌不锈钢钎焊板换</w:t>
            </w:r>
          </w:p>
        </w:tc>
      </w:tr>
      <w:tr w14:paraId="1DEDC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28A12B74">
            <w:pPr>
              <w:rPr>
                <w:rFonts w:hint="eastAsia" w:ascii="宋体" w:hAnsi="宋体" w:eastAsia="宋体" w:cs="宋体"/>
                <w:color w:val="auto"/>
                <w:sz w:val="21"/>
                <w:szCs w:val="21"/>
              </w:rPr>
            </w:pPr>
            <w:r>
              <w:rPr>
                <w:rFonts w:hint="eastAsia" w:ascii="宋体" w:hAnsi="宋体" w:eastAsia="宋体" w:cs="宋体"/>
                <w:color w:val="auto"/>
                <w:sz w:val="21"/>
                <w:szCs w:val="21"/>
              </w:rPr>
              <w:t>12</w:t>
            </w:r>
          </w:p>
        </w:tc>
        <w:tc>
          <w:tcPr>
            <w:tcW w:w="1414" w:type="dxa"/>
            <w:noWrap w:val="0"/>
            <w:vAlign w:val="center"/>
          </w:tcPr>
          <w:p w14:paraId="5E0B6702">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内置采暖水循环泵</w:t>
            </w:r>
          </w:p>
        </w:tc>
        <w:tc>
          <w:tcPr>
            <w:tcW w:w="6957" w:type="dxa"/>
            <w:noWrap w:val="0"/>
            <w:vAlign w:val="center"/>
          </w:tcPr>
          <w:p w14:paraId="03BFEE86">
            <w:pPr>
              <w:numPr>
                <w:ilvl w:val="0"/>
                <w:numId w:val="4"/>
              </w:num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采用进口或</w:t>
            </w:r>
            <w:r>
              <w:rPr>
                <w:rFonts w:hint="eastAsia" w:ascii="宋体" w:hAnsi="宋体" w:eastAsia="宋体" w:cs="宋体"/>
                <w:color w:val="auto"/>
                <w:szCs w:val="21"/>
                <w:highlight w:val="none"/>
                <w:lang w:val="zh-CN"/>
              </w:rPr>
              <w:t>国内优质品牌</w:t>
            </w:r>
            <w:r>
              <w:rPr>
                <w:rFonts w:hint="eastAsia" w:ascii="宋体" w:hAnsi="宋体" w:eastAsia="宋体" w:cs="宋体"/>
                <w:color w:val="auto"/>
                <w:sz w:val="21"/>
                <w:szCs w:val="21"/>
                <w:lang w:val="zh-CN"/>
              </w:rPr>
              <w:t>屏蔽式水泵；</w:t>
            </w:r>
          </w:p>
          <w:p w14:paraId="5B959689">
            <w:pPr>
              <w:numPr>
                <w:ilvl w:val="0"/>
                <w:numId w:val="4"/>
              </w:num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具有水泵防抱死功能；</w:t>
            </w:r>
          </w:p>
          <w:p w14:paraId="5218A269">
            <w:pPr>
              <w:numPr>
                <w:ilvl w:val="0"/>
                <w:numId w:val="4"/>
              </w:num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壁挂炉应具备外置采暖水泵（混水装置）接口，保证采暖时壁挂炉内置泵与外置泵联动运行；壁挂炉生活热水时，外置泵暂停运行。</w:t>
            </w:r>
          </w:p>
        </w:tc>
      </w:tr>
      <w:tr w14:paraId="2E64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1B548B5A">
            <w:pPr>
              <w:rPr>
                <w:rFonts w:hint="eastAsia" w:ascii="宋体" w:hAnsi="宋体" w:eastAsia="宋体" w:cs="宋体"/>
                <w:color w:val="auto"/>
                <w:sz w:val="21"/>
                <w:szCs w:val="21"/>
              </w:rPr>
            </w:pPr>
            <w:r>
              <w:rPr>
                <w:rFonts w:hint="eastAsia" w:ascii="宋体" w:hAnsi="宋体" w:eastAsia="宋体" w:cs="宋体"/>
                <w:color w:val="auto"/>
                <w:sz w:val="21"/>
                <w:szCs w:val="21"/>
              </w:rPr>
              <w:t>13</w:t>
            </w:r>
          </w:p>
        </w:tc>
        <w:tc>
          <w:tcPr>
            <w:tcW w:w="1414" w:type="dxa"/>
            <w:noWrap w:val="0"/>
            <w:vAlign w:val="center"/>
          </w:tcPr>
          <w:p w14:paraId="196BCE43">
            <w:pPr>
              <w:rPr>
                <w:rFonts w:hint="eastAsia" w:ascii="宋体" w:hAnsi="宋体" w:eastAsia="宋体" w:cs="宋体"/>
                <w:color w:val="auto"/>
                <w:sz w:val="21"/>
                <w:szCs w:val="21"/>
              </w:rPr>
            </w:pPr>
            <w:r>
              <w:rPr>
                <w:rFonts w:hint="eastAsia" w:ascii="宋体" w:hAnsi="宋体" w:eastAsia="宋体" w:cs="宋体"/>
                <w:color w:val="auto"/>
                <w:sz w:val="21"/>
                <w:szCs w:val="21"/>
              </w:rPr>
              <w:t>膨胀水箱和压力表</w:t>
            </w:r>
          </w:p>
        </w:tc>
        <w:tc>
          <w:tcPr>
            <w:tcW w:w="6957" w:type="dxa"/>
            <w:noWrap w:val="0"/>
            <w:vAlign w:val="center"/>
          </w:tcPr>
          <w:p w14:paraId="350AAE94">
            <w:pPr>
              <w:numPr>
                <w:ilvl w:val="0"/>
                <w:numId w:val="5"/>
              </w:numPr>
              <w:rPr>
                <w:rFonts w:hint="eastAsia" w:ascii="宋体" w:hAnsi="宋体" w:eastAsia="宋体" w:cs="宋体"/>
                <w:color w:val="auto"/>
                <w:sz w:val="21"/>
                <w:szCs w:val="21"/>
              </w:rPr>
            </w:pPr>
            <w:r>
              <w:rPr>
                <w:rFonts w:hint="eastAsia" w:ascii="宋体" w:hAnsi="宋体" w:eastAsia="宋体" w:cs="宋体"/>
                <w:color w:val="auto"/>
                <w:sz w:val="21"/>
                <w:szCs w:val="21"/>
              </w:rPr>
              <w:t>膨胀水箱采用进口</w:t>
            </w:r>
            <w:r>
              <w:rPr>
                <w:rFonts w:hint="eastAsia" w:ascii="宋体" w:hAnsi="宋体" w:eastAsia="宋体" w:cs="宋体"/>
                <w:color w:val="auto"/>
                <w:sz w:val="21"/>
                <w:szCs w:val="21"/>
                <w:lang w:val="en-US" w:eastAsia="zh-CN"/>
              </w:rPr>
              <w:t>或</w:t>
            </w:r>
            <w:r>
              <w:rPr>
                <w:rFonts w:hint="eastAsia" w:ascii="宋体" w:hAnsi="宋体" w:eastAsia="宋体" w:cs="宋体"/>
                <w:color w:val="auto"/>
                <w:szCs w:val="21"/>
                <w:highlight w:val="none"/>
                <w:lang w:val="zh-CN"/>
              </w:rPr>
              <w:t>国内优质</w:t>
            </w:r>
            <w:r>
              <w:rPr>
                <w:rFonts w:hint="eastAsia" w:ascii="宋体" w:hAnsi="宋体" w:eastAsia="宋体" w:cs="宋体"/>
                <w:color w:val="auto"/>
                <w:sz w:val="21"/>
                <w:szCs w:val="21"/>
              </w:rPr>
              <w:t>品牌钢制隔膜式膨胀水箱，24w以下≥6L，28kw以上≥8L；</w:t>
            </w:r>
          </w:p>
          <w:p w14:paraId="57DFEF02">
            <w:pPr>
              <w:numPr>
                <w:ilvl w:val="0"/>
                <w:numId w:val="5"/>
              </w:numPr>
              <w:rPr>
                <w:rFonts w:hint="eastAsia" w:ascii="宋体" w:hAnsi="宋体" w:eastAsia="宋体" w:cs="宋体"/>
                <w:color w:val="auto"/>
                <w:sz w:val="21"/>
                <w:szCs w:val="21"/>
              </w:rPr>
            </w:pPr>
            <w:r>
              <w:rPr>
                <w:rFonts w:hint="eastAsia" w:ascii="宋体" w:hAnsi="宋体" w:eastAsia="宋体" w:cs="宋体"/>
                <w:color w:val="auto"/>
                <w:sz w:val="21"/>
                <w:szCs w:val="21"/>
              </w:rPr>
              <w:t>应装有安全阀和压力表（或压力传感器），供暖热水不应损坏膨胀水箱的皮膜。</w:t>
            </w:r>
          </w:p>
        </w:tc>
      </w:tr>
      <w:tr w14:paraId="6371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23FEF5ED">
            <w:pPr>
              <w:rPr>
                <w:rFonts w:hint="eastAsia" w:ascii="宋体" w:hAnsi="宋体" w:eastAsia="宋体" w:cs="宋体"/>
                <w:color w:val="auto"/>
                <w:sz w:val="21"/>
                <w:szCs w:val="21"/>
              </w:rPr>
            </w:pPr>
            <w:r>
              <w:rPr>
                <w:rFonts w:hint="eastAsia" w:ascii="宋体" w:hAnsi="宋体" w:eastAsia="宋体" w:cs="宋体"/>
                <w:color w:val="auto"/>
                <w:sz w:val="21"/>
                <w:szCs w:val="21"/>
              </w:rPr>
              <w:t>14</w:t>
            </w:r>
          </w:p>
        </w:tc>
        <w:tc>
          <w:tcPr>
            <w:tcW w:w="1414" w:type="dxa"/>
            <w:noWrap w:val="0"/>
            <w:vAlign w:val="center"/>
          </w:tcPr>
          <w:p w14:paraId="4838C70A">
            <w:pPr>
              <w:rPr>
                <w:rFonts w:hint="eastAsia" w:ascii="宋体" w:hAnsi="宋体" w:eastAsia="宋体" w:cs="宋体"/>
                <w:color w:val="auto"/>
                <w:sz w:val="21"/>
                <w:szCs w:val="21"/>
              </w:rPr>
            </w:pPr>
            <w:r>
              <w:rPr>
                <w:rFonts w:hint="eastAsia" w:ascii="宋体" w:hAnsi="宋体" w:eastAsia="宋体" w:cs="宋体"/>
                <w:color w:val="auto"/>
                <w:sz w:val="21"/>
                <w:szCs w:val="21"/>
              </w:rPr>
              <w:t>主换热器</w:t>
            </w:r>
          </w:p>
        </w:tc>
        <w:tc>
          <w:tcPr>
            <w:tcW w:w="6957" w:type="dxa"/>
            <w:noWrap w:val="0"/>
            <w:vAlign w:val="center"/>
          </w:tcPr>
          <w:p w14:paraId="13270197">
            <w:pPr>
              <w:rPr>
                <w:rFonts w:hint="eastAsia" w:ascii="宋体" w:hAnsi="宋体" w:eastAsia="宋体" w:cs="宋体"/>
                <w:color w:val="auto"/>
              </w:rPr>
            </w:pPr>
            <w:r>
              <w:rPr>
                <w:rFonts w:hint="eastAsia" w:ascii="宋体" w:hAnsi="宋体" w:eastAsia="宋体" w:cs="宋体"/>
                <w:color w:val="auto"/>
              </w:rPr>
              <w:t>普通炉主换热器采用铜材质并配置扰流翅片，非铜制扰流片具有防腐涂层等防腐蚀措施；冷凝炉主换热器采用不锈钢等耐腐材质，</w:t>
            </w:r>
            <w:r>
              <w:rPr>
                <w:rFonts w:hint="eastAsia" w:ascii="宋体" w:hAnsi="宋体" w:eastAsia="宋体" w:cs="宋体"/>
                <w:strike w:val="0"/>
                <w:color w:val="auto"/>
              </w:rPr>
              <w:t>单根大通径水道，壁厚≥</w:t>
            </w:r>
            <w:r>
              <w:rPr>
                <w:rFonts w:hint="eastAsia" w:ascii="宋体" w:hAnsi="宋体" w:eastAsia="宋体" w:cs="宋体"/>
                <w:strike w:val="0"/>
                <w:color w:val="auto"/>
                <w:lang w:val="en-US" w:eastAsia="zh-CN"/>
              </w:rPr>
              <w:t>0.8</w:t>
            </w:r>
            <w:r>
              <w:rPr>
                <w:rFonts w:hint="eastAsia" w:ascii="宋体" w:hAnsi="宋体" w:eastAsia="宋体" w:cs="宋体"/>
                <w:strike w:val="0"/>
                <w:color w:val="auto"/>
              </w:rPr>
              <w:t>mm。</w:t>
            </w:r>
          </w:p>
        </w:tc>
      </w:tr>
      <w:tr w14:paraId="76AB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37EF7ACB">
            <w:pPr>
              <w:rPr>
                <w:rFonts w:hint="eastAsia" w:ascii="宋体" w:hAnsi="宋体" w:eastAsia="宋体" w:cs="宋体"/>
                <w:color w:val="auto"/>
                <w:sz w:val="21"/>
                <w:szCs w:val="21"/>
              </w:rPr>
            </w:pPr>
            <w:r>
              <w:rPr>
                <w:rFonts w:hint="eastAsia" w:ascii="宋体" w:hAnsi="宋体" w:eastAsia="宋体" w:cs="宋体"/>
                <w:color w:val="auto"/>
                <w:sz w:val="21"/>
                <w:szCs w:val="21"/>
              </w:rPr>
              <w:t>15</w:t>
            </w:r>
          </w:p>
        </w:tc>
        <w:tc>
          <w:tcPr>
            <w:tcW w:w="1414" w:type="dxa"/>
            <w:noWrap w:val="0"/>
            <w:vAlign w:val="center"/>
          </w:tcPr>
          <w:p w14:paraId="39F255E0">
            <w:pPr>
              <w:rPr>
                <w:rFonts w:hint="eastAsia" w:ascii="宋体" w:hAnsi="宋体" w:eastAsia="宋体" w:cs="宋体"/>
                <w:color w:val="auto"/>
                <w:sz w:val="21"/>
                <w:szCs w:val="21"/>
              </w:rPr>
            </w:pPr>
            <w:r>
              <w:rPr>
                <w:rFonts w:hint="eastAsia" w:ascii="宋体" w:hAnsi="宋体" w:eastAsia="宋体" w:cs="宋体"/>
                <w:color w:val="auto"/>
                <w:sz w:val="21"/>
                <w:szCs w:val="21"/>
              </w:rPr>
              <w:t>自动排气</w:t>
            </w:r>
          </w:p>
        </w:tc>
        <w:tc>
          <w:tcPr>
            <w:tcW w:w="6957" w:type="dxa"/>
            <w:noWrap w:val="0"/>
            <w:vAlign w:val="center"/>
          </w:tcPr>
          <w:p w14:paraId="4A667F55">
            <w:pPr>
              <w:rPr>
                <w:rFonts w:hint="eastAsia" w:ascii="宋体" w:hAnsi="宋体" w:eastAsia="宋体" w:cs="宋体"/>
                <w:color w:val="auto"/>
                <w:sz w:val="21"/>
                <w:szCs w:val="21"/>
              </w:rPr>
            </w:pPr>
            <w:r>
              <w:rPr>
                <w:rFonts w:hint="eastAsia" w:ascii="宋体" w:hAnsi="宋体" w:eastAsia="宋体" w:cs="宋体"/>
                <w:color w:val="auto"/>
                <w:sz w:val="21"/>
                <w:szCs w:val="21"/>
              </w:rPr>
              <w:t>密闭式器具供暖系统应装有自动排气装置</w:t>
            </w:r>
          </w:p>
        </w:tc>
      </w:tr>
      <w:tr w14:paraId="0740C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noWrap w:val="0"/>
            <w:vAlign w:val="center"/>
          </w:tcPr>
          <w:p w14:paraId="66273C7A">
            <w:pPr>
              <w:rPr>
                <w:rFonts w:hint="eastAsia" w:ascii="宋体" w:hAnsi="宋体" w:eastAsia="宋体" w:cs="宋体"/>
                <w:color w:val="auto"/>
                <w:sz w:val="21"/>
                <w:szCs w:val="21"/>
              </w:rPr>
            </w:pPr>
            <w:r>
              <w:rPr>
                <w:rFonts w:hint="eastAsia" w:ascii="宋体" w:hAnsi="宋体" w:eastAsia="宋体" w:cs="宋体"/>
                <w:color w:val="auto"/>
                <w:sz w:val="21"/>
                <w:szCs w:val="21"/>
              </w:rPr>
              <w:t>16</w:t>
            </w:r>
          </w:p>
        </w:tc>
        <w:tc>
          <w:tcPr>
            <w:tcW w:w="1414" w:type="dxa"/>
            <w:noWrap w:val="0"/>
            <w:vAlign w:val="center"/>
          </w:tcPr>
          <w:p w14:paraId="4907FD5B">
            <w:pPr>
              <w:rPr>
                <w:rFonts w:hint="eastAsia" w:ascii="宋体" w:hAnsi="宋体" w:eastAsia="宋体" w:cs="宋体"/>
                <w:color w:val="auto"/>
                <w:sz w:val="21"/>
                <w:szCs w:val="21"/>
              </w:rPr>
            </w:pPr>
            <w:r>
              <w:rPr>
                <w:rFonts w:hint="eastAsia" w:ascii="宋体" w:hAnsi="宋体" w:eastAsia="宋体" w:cs="宋体"/>
                <w:color w:val="auto"/>
                <w:sz w:val="21"/>
                <w:szCs w:val="21"/>
              </w:rPr>
              <w:t>噪声</w:t>
            </w:r>
          </w:p>
        </w:tc>
        <w:tc>
          <w:tcPr>
            <w:tcW w:w="6957" w:type="dxa"/>
            <w:noWrap w:val="0"/>
            <w:vAlign w:val="center"/>
          </w:tcPr>
          <w:p w14:paraId="5C852BE2">
            <w:pPr>
              <w:rPr>
                <w:rFonts w:hint="eastAsia" w:ascii="宋体" w:hAnsi="宋体" w:eastAsia="宋体" w:cs="宋体"/>
                <w:color w:val="auto"/>
                <w:sz w:val="21"/>
                <w:szCs w:val="21"/>
              </w:rPr>
            </w:pPr>
            <w:r>
              <w:rPr>
                <w:rFonts w:hint="eastAsia" w:ascii="宋体" w:hAnsi="宋体" w:eastAsia="宋体" w:cs="宋体"/>
                <w:color w:val="auto"/>
                <w:sz w:val="21"/>
                <w:szCs w:val="21"/>
              </w:rPr>
              <w:t>器具额定负荷运行噪声最大不应超过60dB（A）</w:t>
            </w:r>
          </w:p>
        </w:tc>
      </w:tr>
    </w:tbl>
    <w:p w14:paraId="382BF68D">
      <w:pPr>
        <w:pStyle w:val="5"/>
        <w:jc w:val="left"/>
        <w:rPr>
          <w:rFonts w:hint="eastAsia" w:ascii="宋体" w:hAnsi="宋体" w:eastAsia="宋体" w:cs="宋体"/>
          <w:b w:val="0"/>
          <w:bCs w:val="0"/>
          <w:color w:val="auto"/>
          <w:sz w:val="21"/>
          <w:szCs w:val="21"/>
        </w:rPr>
      </w:pPr>
      <w:bookmarkStart w:id="21" w:name="_Toc66718259"/>
      <w:bookmarkStart w:id="22" w:name="_Toc30320"/>
      <w:r>
        <w:rPr>
          <w:rFonts w:hint="eastAsia" w:ascii="宋体" w:hAnsi="宋体" w:eastAsia="宋体" w:cs="宋体"/>
          <w:b w:val="0"/>
          <w:bCs w:val="0"/>
          <w:color w:val="auto"/>
          <w:sz w:val="21"/>
          <w:szCs w:val="21"/>
        </w:rPr>
        <w:t>2.4安全保护与自动控制部分</w:t>
      </w:r>
      <w:bookmarkEnd w:id="21"/>
      <w:bookmarkEnd w:id="22"/>
    </w:p>
    <w:tbl>
      <w:tblPr>
        <w:tblStyle w:val="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326"/>
        <w:gridCol w:w="6891"/>
      </w:tblGrid>
      <w:tr w14:paraId="0F2B6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3C1F2A21">
            <w:pP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26" w:type="dxa"/>
            <w:noWrap w:val="0"/>
            <w:vAlign w:val="center"/>
          </w:tcPr>
          <w:p w14:paraId="4A7884FB">
            <w:pP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6891" w:type="dxa"/>
            <w:noWrap w:val="0"/>
            <w:vAlign w:val="center"/>
          </w:tcPr>
          <w:p w14:paraId="6E92D883">
            <w:pPr>
              <w:rPr>
                <w:rFonts w:hint="eastAsia" w:ascii="宋体" w:hAnsi="宋体" w:eastAsia="宋体" w:cs="宋体"/>
                <w:color w:val="auto"/>
                <w:sz w:val="21"/>
                <w:szCs w:val="21"/>
              </w:rPr>
            </w:pPr>
            <w:r>
              <w:rPr>
                <w:rFonts w:hint="eastAsia" w:ascii="宋体" w:hAnsi="宋体" w:eastAsia="宋体" w:cs="宋体"/>
                <w:color w:val="auto"/>
                <w:sz w:val="21"/>
                <w:szCs w:val="21"/>
              </w:rPr>
              <w:t>标准要求</w:t>
            </w:r>
          </w:p>
        </w:tc>
      </w:tr>
      <w:tr w14:paraId="3CA9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71DAED09">
            <w:pP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326" w:type="dxa"/>
            <w:noWrap w:val="0"/>
            <w:vAlign w:val="center"/>
          </w:tcPr>
          <w:p w14:paraId="617968B2">
            <w:pPr>
              <w:rPr>
                <w:rFonts w:hint="eastAsia" w:ascii="宋体" w:hAnsi="宋体" w:eastAsia="宋体" w:cs="宋体"/>
                <w:color w:val="auto"/>
                <w:sz w:val="21"/>
                <w:szCs w:val="21"/>
              </w:rPr>
            </w:pPr>
            <w:r>
              <w:rPr>
                <w:rFonts w:hint="eastAsia" w:ascii="宋体" w:hAnsi="宋体" w:eastAsia="宋体" w:cs="宋体"/>
                <w:color w:val="auto"/>
                <w:sz w:val="21"/>
                <w:szCs w:val="21"/>
              </w:rPr>
              <w:t>电源运行安全性</w:t>
            </w:r>
            <w:r>
              <w:rPr>
                <w:rFonts w:hint="eastAsia" w:ascii="宋体" w:hAnsi="宋体" w:eastAsia="宋体" w:cs="宋体"/>
                <w:color w:val="auto"/>
                <w:sz w:val="21"/>
                <w:szCs w:val="21"/>
              </w:rPr>
              <w:tab/>
            </w:r>
          </w:p>
        </w:tc>
        <w:tc>
          <w:tcPr>
            <w:tcW w:w="6891" w:type="dxa"/>
            <w:noWrap w:val="0"/>
            <w:vAlign w:val="center"/>
          </w:tcPr>
          <w:p w14:paraId="7E32B026">
            <w:pPr>
              <w:rPr>
                <w:rFonts w:hint="eastAsia" w:ascii="宋体" w:hAnsi="宋体" w:eastAsia="宋体" w:cs="宋体"/>
                <w:color w:val="auto"/>
                <w:sz w:val="21"/>
                <w:szCs w:val="21"/>
              </w:rPr>
            </w:pPr>
            <w:r>
              <w:rPr>
                <w:rFonts w:hint="eastAsia" w:ascii="宋体" w:hAnsi="宋体" w:eastAsia="宋体" w:cs="宋体"/>
                <w:color w:val="auto"/>
                <w:sz w:val="21"/>
                <w:szCs w:val="21"/>
              </w:rPr>
              <w:t>使用交流电源的器具，应确保当电源停止时或恢复供电时器具运行不出现安全问题</w:t>
            </w:r>
          </w:p>
        </w:tc>
      </w:tr>
      <w:tr w14:paraId="55EF2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7566F109">
            <w:pP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326" w:type="dxa"/>
            <w:noWrap w:val="0"/>
            <w:vAlign w:val="center"/>
          </w:tcPr>
          <w:p w14:paraId="2741862E">
            <w:pPr>
              <w:rPr>
                <w:rFonts w:hint="eastAsia" w:ascii="宋体" w:hAnsi="宋体" w:eastAsia="宋体" w:cs="宋体"/>
                <w:color w:val="auto"/>
                <w:sz w:val="21"/>
                <w:szCs w:val="21"/>
              </w:rPr>
            </w:pPr>
            <w:r>
              <w:rPr>
                <w:rFonts w:hint="eastAsia" w:ascii="宋体" w:hAnsi="宋体" w:eastAsia="宋体" w:cs="宋体"/>
                <w:color w:val="auto"/>
                <w:sz w:val="21"/>
                <w:szCs w:val="21"/>
              </w:rPr>
              <w:t>控制装置和安全装置</w:t>
            </w:r>
          </w:p>
        </w:tc>
        <w:tc>
          <w:tcPr>
            <w:tcW w:w="6891" w:type="dxa"/>
            <w:noWrap w:val="0"/>
            <w:vAlign w:val="center"/>
          </w:tcPr>
          <w:p w14:paraId="39EB66E0">
            <w:pPr>
              <w:rPr>
                <w:rFonts w:hint="eastAsia" w:ascii="宋体" w:hAnsi="宋体" w:eastAsia="宋体" w:cs="宋体"/>
                <w:color w:val="auto"/>
                <w:sz w:val="21"/>
                <w:szCs w:val="21"/>
              </w:rPr>
            </w:pPr>
            <w:r>
              <w:rPr>
                <w:rFonts w:hint="eastAsia" w:ascii="宋体" w:hAnsi="宋体" w:eastAsia="宋体" w:cs="宋体"/>
                <w:color w:val="auto"/>
                <w:sz w:val="21"/>
                <w:szCs w:val="21"/>
              </w:rPr>
              <w:t>控制装置应安全可靠，误操作时不应造成人员或器具的安全事故。</w:t>
            </w:r>
          </w:p>
          <w:p w14:paraId="2102113C">
            <w:pPr>
              <w:rPr>
                <w:rFonts w:hint="eastAsia" w:ascii="宋体" w:hAnsi="宋体" w:eastAsia="宋体" w:cs="宋体"/>
                <w:color w:val="auto"/>
                <w:sz w:val="21"/>
                <w:szCs w:val="21"/>
              </w:rPr>
            </w:pPr>
            <w:r>
              <w:rPr>
                <w:rFonts w:hint="eastAsia" w:ascii="宋体" w:hAnsi="宋体" w:eastAsia="宋体" w:cs="宋体"/>
                <w:color w:val="auto"/>
                <w:sz w:val="21"/>
                <w:szCs w:val="21"/>
              </w:rPr>
              <w:t>控制装置和调节装置失灵不应影响安全装置的关闭功能。</w:t>
            </w:r>
          </w:p>
          <w:p w14:paraId="1D9CB537">
            <w:pPr>
              <w:rPr>
                <w:rFonts w:hint="eastAsia" w:ascii="宋体" w:hAnsi="宋体" w:eastAsia="宋体" w:cs="宋体"/>
                <w:color w:val="auto"/>
                <w:sz w:val="21"/>
                <w:szCs w:val="21"/>
              </w:rPr>
            </w:pPr>
            <w:r>
              <w:rPr>
                <w:rFonts w:hint="eastAsia" w:ascii="宋体" w:hAnsi="宋体" w:eastAsia="宋体" w:cs="宋体"/>
                <w:color w:val="auto"/>
                <w:sz w:val="21"/>
                <w:szCs w:val="21"/>
              </w:rPr>
              <w:t>安全系统应具有掉电自停功能。</w:t>
            </w:r>
          </w:p>
          <w:p w14:paraId="20EA391B">
            <w:pPr>
              <w:rPr>
                <w:rFonts w:hint="eastAsia" w:ascii="宋体" w:hAnsi="宋体" w:eastAsia="宋体" w:cs="宋体"/>
                <w:color w:val="auto"/>
                <w:sz w:val="21"/>
                <w:szCs w:val="21"/>
              </w:rPr>
            </w:pPr>
            <w:r>
              <w:rPr>
                <w:rFonts w:hint="eastAsia" w:ascii="宋体" w:hAnsi="宋体" w:eastAsia="宋体" w:cs="宋体"/>
                <w:color w:val="auto"/>
                <w:sz w:val="21"/>
                <w:szCs w:val="21"/>
              </w:rPr>
              <w:t>控制装置和安全装置不应同时执行两个或两个以上程序动作；程序一经固定应不能改动。</w:t>
            </w:r>
          </w:p>
        </w:tc>
      </w:tr>
      <w:tr w14:paraId="7D1D1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06FD3129">
            <w:pP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1326" w:type="dxa"/>
            <w:noWrap w:val="0"/>
            <w:vAlign w:val="center"/>
          </w:tcPr>
          <w:p w14:paraId="7A1844AC">
            <w:pPr>
              <w:rPr>
                <w:rFonts w:hint="eastAsia" w:ascii="宋体" w:hAnsi="宋体" w:eastAsia="宋体" w:cs="宋体"/>
                <w:color w:val="auto"/>
                <w:sz w:val="21"/>
                <w:szCs w:val="21"/>
              </w:rPr>
            </w:pPr>
            <w:r>
              <w:rPr>
                <w:rFonts w:hint="eastAsia" w:ascii="宋体" w:hAnsi="宋体" w:eastAsia="宋体" w:cs="宋体"/>
                <w:color w:val="auto"/>
                <w:sz w:val="21"/>
                <w:szCs w:val="21"/>
              </w:rPr>
              <w:t>靠近主燃烧器的燃气截止阀故障</w:t>
            </w:r>
          </w:p>
        </w:tc>
        <w:tc>
          <w:tcPr>
            <w:tcW w:w="6891" w:type="dxa"/>
            <w:noWrap w:val="0"/>
            <w:vAlign w:val="center"/>
          </w:tcPr>
          <w:p w14:paraId="3C66F266">
            <w:pPr>
              <w:rPr>
                <w:rFonts w:hint="eastAsia" w:ascii="宋体" w:hAnsi="宋体" w:eastAsia="宋体" w:cs="宋体"/>
                <w:color w:val="auto"/>
                <w:sz w:val="21"/>
                <w:szCs w:val="21"/>
              </w:rPr>
            </w:pPr>
            <w:r>
              <w:rPr>
                <w:rFonts w:hint="eastAsia" w:ascii="宋体" w:hAnsi="宋体" w:eastAsia="宋体" w:cs="宋体"/>
                <w:color w:val="auto"/>
                <w:sz w:val="21"/>
                <w:szCs w:val="21"/>
              </w:rPr>
              <w:t>靠近主燃烧器的截止阀发生关闭故障时，应保证安全</w:t>
            </w:r>
          </w:p>
        </w:tc>
      </w:tr>
      <w:tr w14:paraId="0E023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47FF6618">
            <w:pP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1326" w:type="dxa"/>
            <w:noWrap w:val="0"/>
            <w:vAlign w:val="center"/>
          </w:tcPr>
          <w:p w14:paraId="3813E19A">
            <w:pPr>
              <w:rPr>
                <w:rFonts w:hint="eastAsia" w:ascii="宋体" w:hAnsi="宋体" w:eastAsia="宋体" w:cs="宋体"/>
                <w:color w:val="auto"/>
                <w:sz w:val="21"/>
                <w:szCs w:val="21"/>
              </w:rPr>
            </w:pPr>
            <w:r>
              <w:rPr>
                <w:rFonts w:hint="eastAsia" w:ascii="宋体" w:hAnsi="宋体" w:eastAsia="宋体" w:cs="宋体"/>
                <w:color w:val="auto"/>
                <w:sz w:val="21"/>
                <w:szCs w:val="21"/>
              </w:rPr>
              <w:t>关闭功能</w:t>
            </w:r>
          </w:p>
        </w:tc>
        <w:tc>
          <w:tcPr>
            <w:tcW w:w="6891" w:type="dxa"/>
            <w:noWrap w:val="0"/>
            <w:vAlign w:val="center"/>
          </w:tcPr>
          <w:p w14:paraId="74261BFF">
            <w:pPr>
              <w:rPr>
                <w:rFonts w:hint="eastAsia" w:ascii="宋体" w:hAnsi="宋体" w:eastAsia="宋体" w:cs="宋体"/>
                <w:color w:val="auto"/>
                <w:sz w:val="21"/>
                <w:szCs w:val="21"/>
              </w:rPr>
            </w:pPr>
            <w:r>
              <w:rPr>
                <w:rFonts w:hint="eastAsia" w:ascii="宋体" w:hAnsi="宋体" w:eastAsia="宋体" w:cs="宋体"/>
                <w:color w:val="auto"/>
                <w:sz w:val="21"/>
                <w:szCs w:val="21"/>
              </w:rPr>
              <w:t>1.在电压下降到0.15倍最小额定电压之前，阀门应自动关闭；</w:t>
            </w:r>
          </w:p>
          <w:p w14:paraId="61571D7B">
            <w:pPr>
              <w:rPr>
                <w:rFonts w:hint="eastAsia" w:ascii="宋体" w:hAnsi="宋体" w:eastAsia="宋体" w:cs="宋体"/>
                <w:color w:val="auto"/>
                <w:sz w:val="21"/>
                <w:szCs w:val="21"/>
              </w:rPr>
            </w:pPr>
            <w:r>
              <w:rPr>
                <w:rFonts w:hint="eastAsia" w:ascii="宋体" w:hAnsi="宋体" w:eastAsia="宋体" w:cs="宋体"/>
                <w:color w:val="auto"/>
                <w:sz w:val="21"/>
                <w:szCs w:val="21"/>
              </w:rPr>
              <w:t>2.在电源电压介于0.15倍最小额定电压和1.1倍最大额定电压之间时，阀门应在电源中断时自动关闭；</w:t>
            </w:r>
          </w:p>
          <w:p w14:paraId="59FF069D">
            <w:pPr>
              <w:rPr>
                <w:rFonts w:hint="eastAsia" w:ascii="宋体" w:hAnsi="宋体" w:eastAsia="宋体" w:cs="宋体"/>
                <w:color w:val="auto"/>
                <w:sz w:val="21"/>
                <w:szCs w:val="21"/>
              </w:rPr>
            </w:pPr>
            <w:r>
              <w:rPr>
                <w:rFonts w:hint="eastAsia" w:ascii="宋体" w:hAnsi="宋体" w:eastAsia="宋体" w:cs="宋体"/>
                <w:color w:val="auto"/>
                <w:sz w:val="21"/>
                <w:szCs w:val="21"/>
              </w:rPr>
              <w:t>3.气动或液动阀，在驱动压力减小到制造商规定0.15倍最大额定驱动压力时，阀应自动关闭</w:t>
            </w:r>
          </w:p>
        </w:tc>
      </w:tr>
      <w:tr w14:paraId="1F69E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3C180713">
            <w:pP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1326" w:type="dxa"/>
            <w:noWrap w:val="0"/>
            <w:vAlign w:val="center"/>
          </w:tcPr>
          <w:p w14:paraId="0DCCB85B">
            <w:pPr>
              <w:rPr>
                <w:rFonts w:hint="eastAsia" w:ascii="宋体" w:hAnsi="宋体" w:eastAsia="宋体" w:cs="宋体"/>
                <w:color w:val="auto"/>
                <w:sz w:val="21"/>
                <w:szCs w:val="21"/>
              </w:rPr>
            </w:pPr>
            <w:r>
              <w:rPr>
                <w:rFonts w:hint="eastAsia" w:ascii="宋体" w:hAnsi="宋体" w:eastAsia="宋体" w:cs="宋体"/>
                <w:color w:val="auto"/>
                <w:sz w:val="21"/>
                <w:szCs w:val="21"/>
              </w:rPr>
              <w:t>火焰监控装置</w:t>
            </w:r>
          </w:p>
        </w:tc>
        <w:tc>
          <w:tcPr>
            <w:tcW w:w="6891" w:type="dxa"/>
            <w:noWrap w:val="0"/>
            <w:vAlign w:val="center"/>
          </w:tcPr>
          <w:p w14:paraId="2ED84E1A">
            <w:pPr>
              <w:rPr>
                <w:rFonts w:hint="eastAsia" w:ascii="宋体" w:hAnsi="宋体" w:eastAsia="宋体" w:cs="宋体"/>
                <w:color w:val="auto"/>
                <w:sz w:val="21"/>
                <w:szCs w:val="21"/>
              </w:rPr>
            </w:pPr>
            <w:r>
              <w:rPr>
                <w:rFonts w:hint="eastAsia" w:ascii="宋体" w:hAnsi="宋体" w:eastAsia="宋体" w:cs="宋体"/>
                <w:color w:val="auto"/>
                <w:sz w:val="21"/>
                <w:szCs w:val="21"/>
              </w:rPr>
              <w:t>燃气采暖热水炉采用自动燃烧控制系统火焰监控装置，并符合下列规定：</w:t>
            </w:r>
          </w:p>
          <w:p w14:paraId="4C98A06C">
            <w:pPr>
              <w:rPr>
                <w:rFonts w:hint="eastAsia" w:ascii="宋体" w:hAnsi="宋体" w:eastAsia="宋体" w:cs="宋体"/>
                <w:color w:val="auto"/>
                <w:sz w:val="21"/>
                <w:szCs w:val="21"/>
              </w:rPr>
            </w:pPr>
            <w:r>
              <w:rPr>
                <w:rFonts w:hint="eastAsia" w:ascii="宋体" w:hAnsi="宋体" w:eastAsia="宋体" w:cs="宋体"/>
                <w:color w:val="auto"/>
                <w:sz w:val="21"/>
                <w:szCs w:val="21"/>
              </w:rPr>
              <w:t>1.点火燃烧器的热负荷大于0.25kW 但不大于1kW时，点火安全时间应符合制造商声称值；点火安全时间不应大于5*额定热负荷/点火热负荷，且最长不应大于10s；</w:t>
            </w:r>
          </w:p>
          <w:p w14:paraId="27E4F162">
            <w:pPr>
              <w:rPr>
                <w:rFonts w:hint="eastAsia" w:ascii="宋体" w:hAnsi="宋体" w:eastAsia="宋体" w:cs="宋体"/>
                <w:color w:val="auto"/>
                <w:sz w:val="21"/>
                <w:szCs w:val="21"/>
              </w:rPr>
            </w:pPr>
            <w:r>
              <w:rPr>
                <w:rFonts w:hint="eastAsia" w:ascii="宋体" w:hAnsi="宋体" w:eastAsia="宋体" w:cs="宋体"/>
                <w:color w:val="auto"/>
                <w:sz w:val="21"/>
                <w:szCs w:val="21"/>
              </w:rPr>
              <w:t>2.除有在点火功能的采暖炉外，额定热负荷不大于70kW的采暖炉熄火安全时间不应大于5s，额定热负荷大于70kW的采暖炉熄火安全时间不应大于3s；</w:t>
            </w:r>
          </w:p>
          <w:p w14:paraId="50F0FF32">
            <w:pPr>
              <w:rPr>
                <w:rFonts w:hint="eastAsia" w:ascii="宋体" w:hAnsi="宋体" w:eastAsia="宋体" w:cs="宋体"/>
                <w:color w:val="auto"/>
                <w:sz w:val="21"/>
                <w:szCs w:val="21"/>
              </w:rPr>
            </w:pPr>
            <w:r>
              <w:rPr>
                <w:rFonts w:hint="eastAsia" w:ascii="宋体" w:hAnsi="宋体" w:eastAsia="宋体" w:cs="宋体"/>
                <w:color w:val="auto"/>
                <w:sz w:val="21"/>
                <w:szCs w:val="21"/>
              </w:rPr>
              <w:t>2.具备在点火功能，再点火检测时间应大于1s；</w:t>
            </w:r>
          </w:p>
          <w:p w14:paraId="28E5D149">
            <w:pPr>
              <w:rPr>
                <w:rFonts w:hint="eastAsia" w:ascii="宋体" w:hAnsi="宋体" w:eastAsia="宋体" w:cs="宋体"/>
                <w:color w:val="auto"/>
                <w:sz w:val="21"/>
                <w:szCs w:val="21"/>
              </w:rPr>
            </w:pPr>
            <w:r>
              <w:rPr>
                <w:rFonts w:hint="eastAsia" w:ascii="宋体" w:hAnsi="宋体" w:eastAsia="宋体" w:cs="宋体"/>
                <w:color w:val="auto"/>
                <w:sz w:val="21"/>
                <w:szCs w:val="21"/>
              </w:rPr>
              <w:t>3.再启动应先关闭气路，点火过程应从头开始；</w:t>
            </w:r>
          </w:p>
          <w:p w14:paraId="58161696">
            <w:pPr>
              <w:rPr>
                <w:rFonts w:hint="eastAsia" w:ascii="宋体" w:hAnsi="宋体" w:eastAsia="宋体" w:cs="宋体"/>
                <w:color w:val="auto"/>
                <w:sz w:val="21"/>
                <w:szCs w:val="21"/>
              </w:rPr>
            </w:pPr>
            <w:r>
              <w:rPr>
                <w:rFonts w:hint="eastAsia" w:ascii="宋体" w:hAnsi="宋体" w:eastAsia="宋体" w:cs="宋体"/>
                <w:color w:val="auto"/>
                <w:sz w:val="21"/>
                <w:szCs w:val="21"/>
              </w:rPr>
              <w:t>4.延迟点火不应危机人身安全或损坏采暖炉。</w:t>
            </w:r>
          </w:p>
        </w:tc>
      </w:tr>
      <w:tr w14:paraId="7E6C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65E1E0EF">
            <w:pPr>
              <w:rPr>
                <w:rFonts w:hint="eastAsia" w:ascii="宋体" w:hAnsi="宋体" w:eastAsia="宋体" w:cs="宋体"/>
                <w:color w:val="auto"/>
                <w:sz w:val="21"/>
                <w:szCs w:val="21"/>
              </w:rPr>
            </w:pPr>
            <w:r>
              <w:rPr>
                <w:rFonts w:hint="eastAsia" w:ascii="宋体" w:hAnsi="宋体" w:eastAsia="宋体" w:cs="宋体"/>
                <w:color w:val="auto"/>
                <w:sz w:val="21"/>
                <w:szCs w:val="21"/>
              </w:rPr>
              <w:t>8</w:t>
            </w:r>
          </w:p>
        </w:tc>
        <w:tc>
          <w:tcPr>
            <w:tcW w:w="1326" w:type="dxa"/>
            <w:noWrap w:val="0"/>
            <w:vAlign w:val="center"/>
          </w:tcPr>
          <w:p w14:paraId="72FCDF20">
            <w:pPr>
              <w:rPr>
                <w:rFonts w:hint="eastAsia" w:ascii="宋体" w:hAnsi="宋体" w:eastAsia="宋体" w:cs="宋体"/>
                <w:color w:val="auto"/>
                <w:sz w:val="21"/>
                <w:szCs w:val="21"/>
              </w:rPr>
            </w:pPr>
            <w:r>
              <w:rPr>
                <w:rFonts w:hint="eastAsia" w:ascii="宋体" w:hAnsi="宋体" w:eastAsia="宋体" w:cs="宋体"/>
                <w:color w:val="auto"/>
                <w:sz w:val="21"/>
                <w:szCs w:val="21"/>
              </w:rPr>
              <w:t>水温限制装置</w:t>
            </w:r>
          </w:p>
        </w:tc>
        <w:tc>
          <w:tcPr>
            <w:tcW w:w="6891" w:type="dxa"/>
            <w:noWrap w:val="0"/>
            <w:vAlign w:val="center"/>
          </w:tcPr>
          <w:p w14:paraId="79882906">
            <w:pPr>
              <w:rPr>
                <w:rFonts w:hint="eastAsia" w:ascii="宋体" w:hAnsi="宋体" w:eastAsia="宋体" w:cs="宋体"/>
                <w:color w:val="auto"/>
                <w:sz w:val="21"/>
                <w:szCs w:val="21"/>
              </w:rPr>
            </w:pPr>
            <w:r>
              <w:rPr>
                <w:rFonts w:hint="eastAsia" w:ascii="宋体" w:hAnsi="宋体" w:eastAsia="宋体" w:cs="宋体"/>
                <w:color w:val="auto"/>
                <w:sz w:val="21"/>
                <w:szCs w:val="21"/>
              </w:rPr>
              <w:t>器具应装有符合要求的水温限制装置</w:t>
            </w:r>
            <w:r>
              <w:rPr>
                <w:rFonts w:hint="eastAsia" w:ascii="宋体" w:hAnsi="宋体" w:eastAsia="宋体" w:cs="宋体"/>
                <w:color w:val="auto"/>
                <w:sz w:val="21"/>
                <w:szCs w:val="21"/>
              </w:rPr>
              <w:tab/>
            </w:r>
          </w:p>
          <w:p w14:paraId="6C82B922">
            <w:pPr>
              <w:rPr>
                <w:rFonts w:hint="eastAsia" w:ascii="宋体" w:hAnsi="宋体" w:eastAsia="宋体" w:cs="宋体"/>
                <w:color w:val="auto"/>
                <w:sz w:val="21"/>
                <w:szCs w:val="21"/>
              </w:rPr>
            </w:pPr>
            <w:r>
              <w:rPr>
                <w:rFonts w:hint="eastAsia" w:ascii="宋体" w:hAnsi="宋体" w:eastAsia="宋体" w:cs="宋体"/>
                <w:color w:val="auto"/>
                <w:sz w:val="21"/>
                <w:szCs w:val="21"/>
              </w:rPr>
              <w:t>1. 如装有限制温控器／功能的采暖炉，在出水温度大于110℃之前，限制温控器／功能应产生安全关闭；</w:t>
            </w:r>
          </w:p>
          <w:p w14:paraId="34516808">
            <w:pPr>
              <w:rPr>
                <w:rFonts w:hint="eastAsia" w:ascii="宋体" w:hAnsi="宋体" w:eastAsia="宋体" w:cs="宋体"/>
                <w:color w:val="auto"/>
                <w:sz w:val="21"/>
                <w:szCs w:val="21"/>
              </w:rPr>
            </w:pPr>
            <w:r>
              <w:rPr>
                <w:rFonts w:hint="eastAsia" w:ascii="宋体" w:hAnsi="宋体" w:eastAsia="宋体" w:cs="宋体"/>
                <w:color w:val="auto"/>
                <w:sz w:val="21"/>
                <w:szCs w:val="21"/>
              </w:rPr>
              <w:t>ｂ）　在出水温度大于110℃之前，过热保护装置／功能应产生非易失锁定；</w:t>
            </w:r>
          </w:p>
          <w:p w14:paraId="7736E8E5">
            <w:pPr>
              <w:rPr>
                <w:rFonts w:hint="eastAsia" w:ascii="宋体" w:hAnsi="宋体" w:eastAsia="宋体" w:cs="宋体"/>
                <w:strike/>
                <w:color w:val="auto"/>
                <w:sz w:val="21"/>
                <w:szCs w:val="21"/>
              </w:rPr>
            </w:pPr>
            <w:r>
              <w:rPr>
                <w:rFonts w:hint="eastAsia" w:ascii="宋体" w:hAnsi="宋体" w:eastAsia="宋体" w:cs="宋体"/>
                <w:color w:val="auto"/>
                <w:sz w:val="21"/>
                <w:szCs w:val="21"/>
              </w:rPr>
              <w:t>2.耐久性：限制温控器，经受10000次耐久性试验；过热保护装置和安全限温器，经受4500次热循环（不启动）和500次关机和复位耐久性试验。</w:t>
            </w:r>
          </w:p>
        </w:tc>
      </w:tr>
      <w:tr w14:paraId="24E13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58F158A2">
            <w:pPr>
              <w:rPr>
                <w:rFonts w:hint="eastAsia" w:ascii="宋体" w:hAnsi="宋体" w:eastAsia="宋体" w:cs="宋体"/>
                <w:color w:val="auto"/>
                <w:sz w:val="21"/>
                <w:szCs w:val="21"/>
              </w:rPr>
            </w:pPr>
            <w:r>
              <w:rPr>
                <w:rFonts w:hint="eastAsia" w:ascii="宋体" w:hAnsi="宋体" w:eastAsia="宋体" w:cs="宋体"/>
                <w:color w:val="auto"/>
                <w:sz w:val="21"/>
                <w:szCs w:val="21"/>
              </w:rPr>
              <w:t>9</w:t>
            </w:r>
          </w:p>
        </w:tc>
        <w:tc>
          <w:tcPr>
            <w:tcW w:w="1326" w:type="dxa"/>
            <w:noWrap w:val="0"/>
            <w:vAlign w:val="center"/>
          </w:tcPr>
          <w:p w14:paraId="443A2308">
            <w:pPr>
              <w:rPr>
                <w:rFonts w:hint="eastAsia" w:ascii="宋体" w:hAnsi="宋体" w:eastAsia="宋体" w:cs="宋体"/>
                <w:color w:val="auto"/>
                <w:sz w:val="21"/>
                <w:szCs w:val="21"/>
              </w:rPr>
            </w:pPr>
            <w:r>
              <w:rPr>
                <w:rFonts w:hint="eastAsia" w:ascii="宋体" w:hAnsi="宋体" w:eastAsia="宋体" w:cs="宋体"/>
                <w:color w:val="auto"/>
                <w:sz w:val="21"/>
                <w:szCs w:val="21"/>
              </w:rPr>
              <w:t>燃烧时CO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含量</w:t>
            </w:r>
          </w:p>
        </w:tc>
        <w:tc>
          <w:tcPr>
            <w:tcW w:w="6891" w:type="dxa"/>
            <w:noWrap w:val="0"/>
            <w:vAlign w:val="center"/>
          </w:tcPr>
          <w:p w14:paraId="06AD8673">
            <w:pPr>
              <w:rPr>
                <w:rFonts w:hint="eastAsia" w:ascii="宋体" w:hAnsi="宋体" w:eastAsia="宋体" w:cs="宋体"/>
                <w:color w:val="auto"/>
                <w:sz w:val="21"/>
                <w:szCs w:val="21"/>
              </w:rPr>
            </w:pPr>
            <w:r>
              <w:rPr>
                <w:rFonts w:hint="eastAsia" w:ascii="宋体" w:hAnsi="宋体" w:eastAsia="宋体" w:cs="宋体"/>
                <w:color w:val="auto"/>
                <w:sz w:val="21"/>
                <w:szCs w:val="21"/>
              </w:rPr>
              <w:t>1.额定热负荷时，烟气中CO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含量浓度应小于0.06%；</w:t>
            </w:r>
          </w:p>
          <w:p w14:paraId="0A3ABB4B">
            <w:pPr>
              <w:rPr>
                <w:rFonts w:hint="eastAsia" w:ascii="宋体" w:hAnsi="宋体" w:eastAsia="宋体" w:cs="宋体"/>
                <w:color w:val="auto"/>
                <w:sz w:val="21"/>
                <w:szCs w:val="21"/>
              </w:rPr>
            </w:pPr>
            <w:r>
              <w:rPr>
                <w:rFonts w:hint="eastAsia" w:ascii="宋体" w:hAnsi="宋体" w:eastAsia="宋体" w:cs="宋体"/>
                <w:color w:val="auto"/>
                <w:sz w:val="21"/>
                <w:szCs w:val="21"/>
              </w:rPr>
              <w:t>2.极限热输入时，CO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含量浓度应小于0.1%；</w:t>
            </w:r>
          </w:p>
          <w:p w14:paraId="10B12440">
            <w:pPr>
              <w:rPr>
                <w:rFonts w:hint="eastAsia" w:ascii="宋体" w:hAnsi="宋体" w:eastAsia="宋体" w:cs="宋体"/>
                <w:color w:val="auto"/>
                <w:sz w:val="21"/>
                <w:szCs w:val="21"/>
              </w:rPr>
            </w:pPr>
            <w:r>
              <w:rPr>
                <w:rFonts w:hint="eastAsia" w:ascii="宋体" w:hAnsi="宋体" w:eastAsia="宋体" w:cs="宋体"/>
                <w:color w:val="auto"/>
                <w:sz w:val="21"/>
                <w:szCs w:val="21"/>
              </w:rPr>
              <w:t>3.黄焰、不完全燃烧、电压波动、脱火界限气工况、有风燃烧，烟气中CO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含量度应小于0.2%；</w:t>
            </w:r>
          </w:p>
        </w:tc>
      </w:tr>
      <w:tr w14:paraId="2F12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222B9B8D">
            <w:pP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326" w:type="dxa"/>
            <w:noWrap w:val="0"/>
            <w:vAlign w:val="center"/>
          </w:tcPr>
          <w:p w14:paraId="2FF616FB">
            <w:pPr>
              <w:rPr>
                <w:rFonts w:hint="eastAsia" w:ascii="宋体" w:hAnsi="宋体" w:eastAsia="宋体" w:cs="宋体"/>
                <w:color w:val="auto"/>
                <w:sz w:val="21"/>
                <w:szCs w:val="21"/>
              </w:rPr>
            </w:pPr>
            <w:r>
              <w:rPr>
                <w:rFonts w:hint="eastAsia" w:ascii="宋体" w:hAnsi="宋体" w:eastAsia="宋体" w:cs="宋体"/>
                <w:color w:val="auto"/>
                <w:sz w:val="21"/>
                <w:szCs w:val="21"/>
              </w:rPr>
              <w:t>氮氧化物排放量</w:t>
            </w:r>
          </w:p>
        </w:tc>
        <w:tc>
          <w:tcPr>
            <w:tcW w:w="6891" w:type="dxa"/>
            <w:noWrap w:val="0"/>
            <w:vAlign w:val="center"/>
          </w:tcPr>
          <w:p w14:paraId="26719A97">
            <w:pPr>
              <w:rPr>
                <w:rFonts w:hint="eastAsia" w:ascii="宋体" w:hAnsi="宋体" w:eastAsia="宋体" w:cs="宋体"/>
                <w:color w:val="auto"/>
                <w:sz w:val="21"/>
                <w:szCs w:val="21"/>
              </w:rPr>
            </w:pPr>
            <w:r>
              <w:rPr>
                <w:rFonts w:hint="eastAsia" w:ascii="宋体" w:hAnsi="宋体" w:eastAsia="宋体" w:cs="宋体"/>
                <w:color w:val="auto"/>
                <w:sz w:val="21"/>
                <w:szCs w:val="21"/>
              </w:rPr>
              <w:t>符合项目当地环保要求。</w:t>
            </w:r>
          </w:p>
        </w:tc>
      </w:tr>
      <w:tr w14:paraId="234B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161A3643">
            <w:pPr>
              <w:rPr>
                <w:rFonts w:hint="eastAsia" w:ascii="宋体" w:hAnsi="宋体" w:eastAsia="宋体" w:cs="宋体"/>
                <w:color w:val="auto"/>
                <w:sz w:val="21"/>
                <w:szCs w:val="21"/>
              </w:rPr>
            </w:pPr>
            <w:r>
              <w:rPr>
                <w:rFonts w:hint="eastAsia" w:ascii="宋体" w:hAnsi="宋体" w:eastAsia="宋体" w:cs="宋体"/>
                <w:color w:val="auto"/>
                <w:sz w:val="21"/>
                <w:szCs w:val="21"/>
              </w:rPr>
              <w:t>11</w:t>
            </w:r>
          </w:p>
        </w:tc>
        <w:tc>
          <w:tcPr>
            <w:tcW w:w="1326" w:type="dxa"/>
            <w:noWrap w:val="0"/>
            <w:vAlign w:val="center"/>
          </w:tcPr>
          <w:p w14:paraId="3157B0D8">
            <w:pPr>
              <w:rPr>
                <w:rFonts w:hint="eastAsia" w:ascii="宋体" w:hAnsi="宋体" w:eastAsia="宋体" w:cs="宋体"/>
                <w:color w:val="auto"/>
                <w:sz w:val="21"/>
                <w:szCs w:val="21"/>
              </w:rPr>
            </w:pPr>
            <w:r>
              <w:rPr>
                <w:rFonts w:hint="eastAsia" w:ascii="宋体" w:hAnsi="宋体" w:eastAsia="宋体" w:cs="宋体"/>
                <w:color w:val="auto"/>
                <w:sz w:val="21"/>
                <w:szCs w:val="21"/>
              </w:rPr>
              <w:t>气流监控装置</w:t>
            </w:r>
          </w:p>
        </w:tc>
        <w:tc>
          <w:tcPr>
            <w:tcW w:w="6891" w:type="dxa"/>
            <w:noWrap w:val="0"/>
            <w:vAlign w:val="center"/>
          </w:tcPr>
          <w:p w14:paraId="5F186793">
            <w:pPr>
              <w:rPr>
                <w:rFonts w:hint="eastAsia" w:ascii="宋体" w:hAnsi="宋体" w:eastAsia="宋体" w:cs="宋体"/>
                <w:color w:val="auto"/>
                <w:sz w:val="21"/>
                <w:szCs w:val="21"/>
              </w:rPr>
            </w:pPr>
            <w:r>
              <w:rPr>
                <w:rFonts w:hint="eastAsia" w:ascii="宋体" w:hAnsi="宋体" w:eastAsia="宋体" w:cs="宋体"/>
                <w:color w:val="auto"/>
                <w:sz w:val="21"/>
                <w:szCs w:val="21"/>
              </w:rPr>
              <w:t>1.器具具有持续监控给排气运行工况功能，在烟气中CO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浓度大于0.20%之前应关闭燃气;</w:t>
            </w:r>
          </w:p>
          <w:p w14:paraId="6908363C">
            <w:pPr>
              <w:rPr>
                <w:rFonts w:hint="eastAsia" w:ascii="宋体" w:hAnsi="宋体" w:eastAsia="宋体" w:cs="宋体"/>
                <w:color w:val="auto"/>
                <w:sz w:val="21"/>
                <w:szCs w:val="21"/>
              </w:rPr>
            </w:pPr>
            <w:r>
              <w:rPr>
                <w:rFonts w:hint="eastAsia" w:ascii="宋体" w:hAnsi="宋体" w:eastAsia="宋体" w:cs="宋体"/>
                <w:color w:val="auto"/>
                <w:sz w:val="21"/>
                <w:szCs w:val="21"/>
              </w:rPr>
              <w:t>2.非金属材料取压管破裂或泄露时，采暖炉应正常运行或安全关闭，且燃气不应泄漏到器具壳体外；</w:t>
            </w:r>
          </w:p>
          <w:p w14:paraId="039EE81D">
            <w:pPr>
              <w:rPr>
                <w:rFonts w:hint="eastAsia" w:ascii="宋体" w:hAnsi="宋体" w:eastAsia="宋体" w:cs="宋体"/>
                <w:color w:val="auto"/>
                <w:sz w:val="21"/>
                <w:szCs w:val="21"/>
              </w:rPr>
            </w:pPr>
            <w:r>
              <w:rPr>
                <w:rFonts w:hint="eastAsia" w:ascii="宋体" w:hAnsi="宋体" w:eastAsia="宋体" w:cs="宋体"/>
                <w:color w:val="auto"/>
                <w:sz w:val="21"/>
                <w:szCs w:val="21"/>
              </w:rPr>
              <w:t>3.器具具备持续监控燃烧排放和供气工况的功能，在热负荷调节范围内，在烟气中CO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浓度大于0.20%之前应关闭燃气;</w:t>
            </w:r>
          </w:p>
        </w:tc>
      </w:tr>
      <w:tr w14:paraId="4B6DB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18BEB244">
            <w:pPr>
              <w:rPr>
                <w:rFonts w:hint="eastAsia" w:ascii="宋体" w:hAnsi="宋体" w:eastAsia="宋体" w:cs="宋体"/>
                <w:color w:val="auto"/>
                <w:sz w:val="21"/>
                <w:szCs w:val="21"/>
              </w:rPr>
            </w:pPr>
            <w:r>
              <w:rPr>
                <w:rFonts w:hint="eastAsia" w:ascii="宋体" w:hAnsi="宋体" w:eastAsia="宋体" w:cs="宋体"/>
                <w:color w:val="auto"/>
                <w:sz w:val="21"/>
                <w:szCs w:val="21"/>
              </w:rPr>
              <w:t>12</w:t>
            </w:r>
          </w:p>
        </w:tc>
        <w:tc>
          <w:tcPr>
            <w:tcW w:w="1326" w:type="dxa"/>
            <w:noWrap w:val="0"/>
            <w:vAlign w:val="center"/>
          </w:tcPr>
          <w:p w14:paraId="0548FCC9">
            <w:pPr>
              <w:rPr>
                <w:rFonts w:hint="eastAsia" w:ascii="宋体" w:hAnsi="宋体" w:eastAsia="宋体" w:cs="宋体"/>
                <w:color w:val="auto"/>
                <w:sz w:val="21"/>
                <w:szCs w:val="21"/>
              </w:rPr>
            </w:pPr>
            <w:r>
              <w:rPr>
                <w:rFonts w:hint="eastAsia" w:ascii="宋体" w:hAnsi="宋体" w:eastAsia="宋体" w:cs="宋体"/>
                <w:color w:val="auto"/>
                <w:sz w:val="21"/>
                <w:szCs w:val="21"/>
              </w:rPr>
              <w:t>不完全燃烧、离焰燃烧、有风燃烧</w:t>
            </w:r>
          </w:p>
        </w:tc>
        <w:tc>
          <w:tcPr>
            <w:tcW w:w="6891" w:type="dxa"/>
            <w:noWrap w:val="0"/>
            <w:vAlign w:val="center"/>
          </w:tcPr>
          <w:p w14:paraId="40686A8C">
            <w:pPr>
              <w:rPr>
                <w:rFonts w:hint="eastAsia" w:ascii="宋体" w:hAnsi="宋体" w:eastAsia="宋体" w:cs="宋体"/>
                <w:color w:val="auto"/>
                <w:sz w:val="21"/>
                <w:szCs w:val="21"/>
              </w:rPr>
            </w:pPr>
            <w:r>
              <w:rPr>
                <w:rFonts w:hint="eastAsia" w:ascii="宋体" w:hAnsi="宋体" w:eastAsia="宋体" w:cs="宋体"/>
                <w:color w:val="auto"/>
                <w:sz w:val="21"/>
                <w:szCs w:val="21"/>
              </w:rPr>
              <w:t>烟气中CO</w:t>
            </w:r>
            <w:r>
              <w:rPr>
                <w:rFonts w:hint="eastAsia" w:ascii="宋体" w:hAnsi="宋体" w:eastAsia="宋体" w:cs="宋体"/>
                <w:color w:val="auto"/>
                <w:sz w:val="21"/>
                <w:szCs w:val="21"/>
                <w:vertAlign w:val="subscript"/>
              </w:rPr>
              <w:t>α=1</w:t>
            </w:r>
            <w:r>
              <w:rPr>
                <w:rFonts w:hint="eastAsia" w:ascii="宋体" w:hAnsi="宋体" w:eastAsia="宋体" w:cs="宋体"/>
                <w:color w:val="auto"/>
                <w:sz w:val="21"/>
                <w:szCs w:val="21"/>
              </w:rPr>
              <w:t>含量,浓度应小于0.20%</w:t>
            </w:r>
          </w:p>
        </w:tc>
      </w:tr>
      <w:tr w14:paraId="27B03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6005D3F4">
            <w:pPr>
              <w:rPr>
                <w:rFonts w:hint="eastAsia" w:ascii="宋体" w:hAnsi="宋体" w:eastAsia="宋体" w:cs="宋体"/>
                <w:color w:val="auto"/>
                <w:sz w:val="21"/>
                <w:szCs w:val="21"/>
              </w:rPr>
            </w:pPr>
            <w:r>
              <w:rPr>
                <w:rFonts w:hint="eastAsia" w:ascii="宋体" w:hAnsi="宋体" w:eastAsia="宋体" w:cs="宋体"/>
                <w:color w:val="auto"/>
                <w:sz w:val="21"/>
                <w:szCs w:val="21"/>
              </w:rPr>
              <w:t>13</w:t>
            </w:r>
          </w:p>
        </w:tc>
        <w:tc>
          <w:tcPr>
            <w:tcW w:w="1326" w:type="dxa"/>
            <w:noWrap w:val="0"/>
            <w:vAlign w:val="center"/>
          </w:tcPr>
          <w:p w14:paraId="0FB51824">
            <w:pPr>
              <w:rPr>
                <w:rFonts w:hint="eastAsia" w:ascii="宋体" w:hAnsi="宋体" w:eastAsia="宋体" w:cs="宋体"/>
                <w:color w:val="auto"/>
                <w:sz w:val="21"/>
                <w:szCs w:val="21"/>
              </w:rPr>
            </w:pPr>
            <w:r>
              <w:rPr>
                <w:rFonts w:hint="eastAsia" w:ascii="宋体" w:hAnsi="宋体" w:eastAsia="宋体" w:cs="宋体"/>
                <w:color w:val="auto"/>
                <w:sz w:val="21"/>
                <w:szCs w:val="21"/>
              </w:rPr>
              <w:t>泄漏电流</w:t>
            </w:r>
          </w:p>
        </w:tc>
        <w:tc>
          <w:tcPr>
            <w:tcW w:w="6891" w:type="dxa"/>
            <w:noWrap w:val="0"/>
            <w:vAlign w:val="center"/>
          </w:tcPr>
          <w:p w14:paraId="44BB9269">
            <w:pPr>
              <w:numPr>
                <w:ilvl w:val="0"/>
                <w:numId w:val="6"/>
              </w:numPr>
              <w:rPr>
                <w:rFonts w:hint="eastAsia" w:ascii="宋体" w:hAnsi="宋体" w:eastAsia="宋体" w:cs="宋体"/>
                <w:color w:val="auto"/>
                <w:sz w:val="21"/>
                <w:szCs w:val="21"/>
              </w:rPr>
            </w:pPr>
            <w:r>
              <w:rPr>
                <w:rFonts w:hint="eastAsia" w:ascii="宋体" w:hAnsi="宋体" w:eastAsia="宋体" w:cs="宋体"/>
                <w:color w:val="auto"/>
                <w:sz w:val="21"/>
                <w:szCs w:val="21"/>
              </w:rPr>
              <w:t>泄漏电流应不超过3.5mA；</w:t>
            </w:r>
          </w:p>
          <w:p w14:paraId="64419D66">
            <w:pPr>
              <w:numPr>
                <w:ilvl w:val="0"/>
                <w:numId w:val="6"/>
              </w:numPr>
              <w:rPr>
                <w:rFonts w:hint="eastAsia" w:ascii="宋体" w:hAnsi="宋体" w:eastAsia="宋体" w:cs="宋体"/>
                <w:color w:val="auto"/>
                <w:sz w:val="21"/>
                <w:szCs w:val="21"/>
              </w:rPr>
            </w:pPr>
            <w:r>
              <w:rPr>
                <w:rFonts w:hint="eastAsia" w:ascii="宋体" w:hAnsi="宋体" w:eastAsia="宋体" w:cs="宋体"/>
                <w:color w:val="auto"/>
                <w:sz w:val="21"/>
                <w:szCs w:val="21"/>
              </w:rPr>
              <w:t>壁挂炉炉体须有漏电接地保护措施。</w:t>
            </w:r>
          </w:p>
        </w:tc>
      </w:tr>
      <w:tr w14:paraId="130B4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32A49D8A">
            <w:pPr>
              <w:rPr>
                <w:rFonts w:hint="eastAsia" w:ascii="宋体" w:hAnsi="宋体" w:eastAsia="宋体" w:cs="宋体"/>
                <w:color w:val="auto"/>
                <w:sz w:val="21"/>
                <w:szCs w:val="21"/>
              </w:rPr>
            </w:pPr>
            <w:r>
              <w:rPr>
                <w:rFonts w:hint="eastAsia" w:ascii="宋体" w:hAnsi="宋体" w:eastAsia="宋体" w:cs="宋体"/>
                <w:color w:val="auto"/>
                <w:sz w:val="21"/>
                <w:szCs w:val="21"/>
              </w:rPr>
              <w:t>14</w:t>
            </w:r>
          </w:p>
        </w:tc>
        <w:tc>
          <w:tcPr>
            <w:tcW w:w="1326" w:type="dxa"/>
            <w:noWrap w:val="0"/>
            <w:vAlign w:val="center"/>
          </w:tcPr>
          <w:p w14:paraId="5527325C">
            <w:pPr>
              <w:rPr>
                <w:rFonts w:hint="eastAsia" w:ascii="宋体" w:hAnsi="宋体" w:eastAsia="宋体" w:cs="宋体"/>
                <w:color w:val="auto"/>
                <w:sz w:val="21"/>
                <w:szCs w:val="21"/>
              </w:rPr>
            </w:pPr>
            <w:r>
              <w:rPr>
                <w:rFonts w:hint="eastAsia" w:ascii="宋体" w:hAnsi="宋体" w:eastAsia="宋体" w:cs="宋体"/>
                <w:color w:val="auto"/>
                <w:sz w:val="21"/>
                <w:szCs w:val="21"/>
              </w:rPr>
              <w:t>防护等级</w:t>
            </w:r>
          </w:p>
        </w:tc>
        <w:tc>
          <w:tcPr>
            <w:tcW w:w="6891" w:type="dxa"/>
            <w:noWrap w:val="0"/>
            <w:vAlign w:val="center"/>
          </w:tcPr>
          <w:p w14:paraId="1F4EA18D">
            <w:pP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根据项目安装位置要求，室内安装时不低于IPX4</w:t>
            </w:r>
            <w:r>
              <w:rPr>
                <w:rFonts w:hint="eastAsia" w:ascii="宋体" w:hAnsi="宋体" w:eastAsia="宋体" w:cs="宋体"/>
                <w:color w:val="auto"/>
                <w:sz w:val="21"/>
                <w:szCs w:val="21"/>
                <w:lang w:eastAsia="zh-CN"/>
              </w:rPr>
              <w:t>，</w:t>
            </w:r>
            <w:r>
              <w:rPr>
                <w:rFonts w:hint="eastAsia" w:ascii="宋体" w:hAnsi="宋体" w:eastAsia="宋体" w:cs="宋体"/>
                <w:color w:val="auto"/>
                <w:lang w:val="en-US" w:eastAsia="zh-CN"/>
              </w:rPr>
              <w:t>室外/阳台安装时须有可靠的防冻防雨措施。</w:t>
            </w:r>
          </w:p>
        </w:tc>
      </w:tr>
      <w:tr w14:paraId="342D1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5F4F2CC3">
            <w:pPr>
              <w:rPr>
                <w:rFonts w:hint="eastAsia" w:ascii="宋体" w:hAnsi="宋体" w:eastAsia="宋体" w:cs="宋体"/>
                <w:color w:val="auto"/>
                <w:sz w:val="21"/>
                <w:szCs w:val="21"/>
              </w:rPr>
            </w:pPr>
            <w:r>
              <w:rPr>
                <w:rFonts w:hint="eastAsia" w:ascii="宋体" w:hAnsi="宋体" w:eastAsia="宋体" w:cs="宋体"/>
                <w:color w:val="auto"/>
                <w:sz w:val="21"/>
                <w:szCs w:val="21"/>
              </w:rPr>
              <w:t>15</w:t>
            </w:r>
          </w:p>
        </w:tc>
        <w:tc>
          <w:tcPr>
            <w:tcW w:w="1326" w:type="dxa"/>
            <w:noWrap w:val="0"/>
            <w:vAlign w:val="center"/>
          </w:tcPr>
          <w:p w14:paraId="06A36121">
            <w:pPr>
              <w:rPr>
                <w:rFonts w:hint="eastAsia" w:ascii="宋体" w:hAnsi="宋体" w:eastAsia="宋体" w:cs="宋体"/>
                <w:color w:val="auto"/>
                <w:sz w:val="21"/>
                <w:szCs w:val="21"/>
              </w:rPr>
            </w:pPr>
            <w:r>
              <w:rPr>
                <w:rFonts w:hint="eastAsia" w:ascii="宋体" w:hAnsi="宋体" w:eastAsia="宋体" w:cs="宋体"/>
                <w:color w:val="auto"/>
                <w:sz w:val="21"/>
                <w:szCs w:val="21"/>
              </w:rPr>
              <w:t>耐电压强度</w:t>
            </w:r>
          </w:p>
        </w:tc>
        <w:tc>
          <w:tcPr>
            <w:tcW w:w="6891" w:type="dxa"/>
            <w:noWrap w:val="0"/>
            <w:vAlign w:val="center"/>
          </w:tcPr>
          <w:p w14:paraId="7D5B6179">
            <w:pPr>
              <w:rPr>
                <w:rFonts w:hint="eastAsia" w:ascii="宋体" w:hAnsi="宋体" w:eastAsia="宋体" w:cs="宋体"/>
                <w:color w:val="auto"/>
                <w:sz w:val="21"/>
                <w:szCs w:val="21"/>
              </w:rPr>
            </w:pPr>
            <w:r>
              <w:rPr>
                <w:rFonts w:hint="eastAsia" w:ascii="宋体" w:hAnsi="宋体" w:eastAsia="宋体" w:cs="宋体"/>
                <w:color w:val="auto"/>
                <w:sz w:val="21"/>
                <w:szCs w:val="21"/>
              </w:rPr>
              <w:t>器具绝缘经受频率为50Hz的电压，历时1min。在试验期间，不应出现击穿</w:t>
            </w:r>
          </w:p>
        </w:tc>
      </w:tr>
      <w:tr w14:paraId="254B2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2FFAD658">
            <w:pPr>
              <w:rPr>
                <w:rFonts w:hint="eastAsia" w:ascii="宋体" w:hAnsi="宋体" w:eastAsia="宋体" w:cs="宋体"/>
                <w:color w:val="auto"/>
                <w:sz w:val="21"/>
                <w:szCs w:val="21"/>
              </w:rPr>
            </w:pPr>
            <w:r>
              <w:rPr>
                <w:rFonts w:hint="eastAsia" w:ascii="宋体" w:hAnsi="宋体" w:eastAsia="宋体" w:cs="宋体"/>
                <w:color w:val="auto"/>
                <w:sz w:val="21"/>
                <w:szCs w:val="21"/>
              </w:rPr>
              <w:t>16</w:t>
            </w:r>
          </w:p>
        </w:tc>
        <w:tc>
          <w:tcPr>
            <w:tcW w:w="1326" w:type="dxa"/>
            <w:noWrap w:val="0"/>
            <w:vAlign w:val="center"/>
          </w:tcPr>
          <w:p w14:paraId="7025C058">
            <w:pPr>
              <w:rPr>
                <w:rFonts w:hint="eastAsia" w:ascii="宋体" w:hAnsi="宋体" w:eastAsia="宋体" w:cs="宋体"/>
                <w:color w:val="auto"/>
                <w:sz w:val="21"/>
                <w:szCs w:val="21"/>
              </w:rPr>
            </w:pPr>
            <w:r>
              <w:rPr>
                <w:rFonts w:hint="eastAsia" w:ascii="宋体" w:hAnsi="宋体" w:eastAsia="宋体" w:cs="宋体"/>
                <w:color w:val="auto"/>
                <w:sz w:val="21"/>
                <w:szCs w:val="21"/>
              </w:rPr>
              <w:t>接地电阻</w:t>
            </w:r>
          </w:p>
        </w:tc>
        <w:tc>
          <w:tcPr>
            <w:tcW w:w="6891" w:type="dxa"/>
            <w:noWrap w:val="0"/>
            <w:vAlign w:val="center"/>
          </w:tcPr>
          <w:p w14:paraId="6CB5B5B0">
            <w:pPr>
              <w:rPr>
                <w:rFonts w:hint="eastAsia" w:ascii="宋体" w:hAnsi="宋体" w:eastAsia="宋体" w:cs="宋体"/>
                <w:color w:val="auto"/>
                <w:sz w:val="21"/>
                <w:szCs w:val="21"/>
              </w:rPr>
            </w:pPr>
            <w:r>
              <w:rPr>
                <w:rFonts w:hint="eastAsia" w:ascii="宋体" w:hAnsi="宋体" w:eastAsia="宋体" w:cs="宋体"/>
                <w:color w:val="auto"/>
                <w:sz w:val="21"/>
                <w:szCs w:val="21"/>
              </w:rPr>
              <w:t>接地端子或接地触点与接地金属部件之间的连接，应具有低电阻。</w:t>
            </w:r>
          </w:p>
        </w:tc>
      </w:tr>
      <w:tr w14:paraId="3F981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2" w:type="dxa"/>
            <w:noWrap w:val="0"/>
            <w:vAlign w:val="center"/>
          </w:tcPr>
          <w:p w14:paraId="4C398540">
            <w:pPr>
              <w:rPr>
                <w:rFonts w:hint="eastAsia" w:ascii="宋体" w:hAnsi="宋体" w:eastAsia="宋体" w:cs="宋体"/>
                <w:color w:val="auto"/>
                <w:sz w:val="21"/>
                <w:szCs w:val="21"/>
              </w:rPr>
            </w:pPr>
            <w:r>
              <w:rPr>
                <w:rFonts w:hint="eastAsia" w:ascii="宋体" w:hAnsi="宋体" w:eastAsia="宋体" w:cs="宋体"/>
                <w:color w:val="auto"/>
                <w:sz w:val="21"/>
                <w:szCs w:val="21"/>
              </w:rPr>
              <w:t>17</w:t>
            </w:r>
          </w:p>
        </w:tc>
        <w:tc>
          <w:tcPr>
            <w:tcW w:w="1326" w:type="dxa"/>
            <w:noWrap w:val="0"/>
            <w:vAlign w:val="center"/>
          </w:tcPr>
          <w:p w14:paraId="7BCF49DD">
            <w:pPr>
              <w:rPr>
                <w:rFonts w:hint="eastAsia" w:ascii="宋体" w:hAnsi="宋体" w:eastAsia="宋体" w:cs="宋体"/>
                <w:color w:val="auto"/>
                <w:sz w:val="21"/>
                <w:szCs w:val="21"/>
              </w:rPr>
            </w:pPr>
            <w:r>
              <w:rPr>
                <w:rFonts w:hint="eastAsia" w:ascii="宋体" w:hAnsi="宋体" w:eastAsia="宋体" w:cs="宋体"/>
                <w:color w:val="auto"/>
                <w:sz w:val="21"/>
                <w:szCs w:val="21"/>
              </w:rPr>
              <w:t>控制系统</w:t>
            </w:r>
          </w:p>
        </w:tc>
        <w:tc>
          <w:tcPr>
            <w:tcW w:w="6891" w:type="dxa"/>
            <w:noWrap w:val="0"/>
            <w:vAlign w:val="center"/>
          </w:tcPr>
          <w:p w14:paraId="6589B599">
            <w:pPr>
              <w:numPr>
                <w:ilvl w:val="0"/>
                <w:numId w:val="7"/>
              </w:numPr>
              <w:rPr>
                <w:rFonts w:hint="eastAsia" w:ascii="宋体" w:hAnsi="宋体" w:eastAsia="宋体" w:cs="宋体"/>
                <w:color w:val="auto"/>
                <w:sz w:val="21"/>
                <w:szCs w:val="21"/>
              </w:rPr>
            </w:pPr>
            <w:r>
              <w:rPr>
                <w:rFonts w:hint="eastAsia" w:ascii="宋体" w:hAnsi="宋体" w:eastAsia="宋体" w:cs="宋体"/>
                <w:color w:val="auto"/>
                <w:sz w:val="21"/>
                <w:szCs w:val="21"/>
              </w:rPr>
              <w:t>智能型LED/LCD显示</w:t>
            </w:r>
            <w:r>
              <w:rPr>
                <w:rFonts w:hint="eastAsia" w:ascii="宋体" w:hAnsi="宋体" w:eastAsia="宋体" w:cs="宋体"/>
                <w:strike/>
                <w:color w:val="auto"/>
                <w:sz w:val="21"/>
                <w:szCs w:val="21"/>
              </w:rPr>
              <w:t>屏</w:t>
            </w:r>
            <w:r>
              <w:rPr>
                <w:rFonts w:hint="eastAsia" w:ascii="宋体" w:hAnsi="宋体" w:eastAsia="宋体" w:cs="宋体"/>
                <w:color w:val="auto"/>
                <w:sz w:val="21"/>
                <w:szCs w:val="21"/>
              </w:rPr>
              <w:t>；</w:t>
            </w:r>
          </w:p>
          <w:p w14:paraId="16C7A9B4">
            <w:pPr>
              <w:numPr>
                <w:ilvl w:val="0"/>
                <w:numId w:val="7"/>
              </w:numPr>
              <w:rPr>
                <w:rFonts w:hint="eastAsia" w:ascii="宋体" w:hAnsi="宋体" w:eastAsia="宋体" w:cs="宋体"/>
                <w:color w:val="auto"/>
                <w:sz w:val="21"/>
                <w:szCs w:val="21"/>
              </w:rPr>
            </w:pPr>
            <w:r>
              <w:rPr>
                <w:rFonts w:hint="eastAsia" w:ascii="宋体" w:hAnsi="宋体" w:eastAsia="宋体" w:cs="宋体"/>
                <w:color w:val="auto"/>
                <w:sz w:val="21"/>
                <w:szCs w:val="21"/>
              </w:rPr>
              <w:t>壁挂炉背光显示器具有设备即时工作状态显示、显示故障代码功能</w:t>
            </w:r>
            <w:ins w:id="1" w:author="Lich" w:date="2025-04-16T09:45:45Z">
              <w:r>
                <w:rPr>
                  <w:rFonts w:hint="eastAsia" w:ascii="宋体" w:hAnsi="宋体" w:eastAsia="宋体" w:cs="宋体"/>
                  <w:color w:val="auto"/>
                  <w:sz w:val="21"/>
                  <w:szCs w:val="21"/>
                  <w:lang w:eastAsia="zh-CN"/>
                </w:rPr>
                <w:t>；</w:t>
              </w:r>
            </w:ins>
          </w:p>
          <w:p w14:paraId="2C90B6EE">
            <w:pPr>
              <w:numPr>
                <w:ilvl w:val="0"/>
                <w:numId w:val="7"/>
              </w:numPr>
              <w:rPr>
                <w:rFonts w:hint="eastAsia" w:ascii="宋体" w:hAnsi="宋体" w:eastAsia="宋体" w:cs="宋体"/>
                <w:color w:val="auto"/>
                <w:sz w:val="21"/>
                <w:szCs w:val="21"/>
              </w:rPr>
            </w:pPr>
            <w:r>
              <w:rPr>
                <w:rFonts w:hint="eastAsia" w:ascii="宋体" w:hAnsi="宋体" w:eastAsia="宋体" w:cs="宋体"/>
                <w:color w:val="auto"/>
                <w:szCs w:val="21"/>
              </w:rPr>
              <w:t>设置中央电路板，自动控制整机运行</w:t>
            </w:r>
            <w:r>
              <w:rPr>
                <w:rFonts w:hint="eastAsia" w:ascii="宋体" w:hAnsi="宋体" w:eastAsia="宋体" w:cs="宋体"/>
                <w:color w:val="auto"/>
                <w:szCs w:val="21"/>
                <w:lang w:eastAsia="zh-CN"/>
              </w:rPr>
              <w:t>；</w:t>
            </w:r>
          </w:p>
          <w:p w14:paraId="6E803887">
            <w:pPr>
              <w:numPr>
                <w:ilvl w:val="0"/>
                <w:numId w:val="7"/>
              </w:numPr>
              <w:rPr>
                <w:rFonts w:hint="eastAsia" w:ascii="宋体" w:hAnsi="宋体" w:eastAsia="宋体" w:cs="宋体"/>
                <w:color w:val="auto"/>
                <w:sz w:val="21"/>
                <w:szCs w:val="21"/>
              </w:rPr>
            </w:pPr>
            <w:r>
              <w:rPr>
                <w:rFonts w:hint="eastAsia" w:ascii="宋体" w:hAnsi="宋体" w:eastAsia="宋体" w:cs="宋体"/>
                <w:color w:val="auto"/>
                <w:sz w:val="21"/>
                <w:szCs w:val="21"/>
              </w:rPr>
              <w:t>壁挂炉控制面板应具备但不限定于以下功能：a) 冬夏模式转换； b) 供暖热水水温调节；c) 可选配采暖及生活热水时间编程功能；d）待机模式；</w:t>
            </w:r>
          </w:p>
          <w:p w14:paraId="5C57C84C">
            <w:pPr>
              <w:numPr>
                <w:ilvl w:val="0"/>
                <w:numId w:val="7"/>
              </w:numPr>
              <w:rPr>
                <w:rFonts w:hint="eastAsia" w:ascii="宋体" w:hAnsi="宋体" w:eastAsia="宋体" w:cs="宋体"/>
                <w:color w:val="auto"/>
                <w:sz w:val="21"/>
                <w:szCs w:val="21"/>
              </w:rPr>
            </w:pPr>
            <w:r>
              <w:rPr>
                <w:rFonts w:hint="eastAsia" w:ascii="宋体" w:hAnsi="宋体" w:eastAsia="宋体" w:cs="宋体"/>
                <w:color w:val="auto"/>
                <w:sz w:val="21"/>
                <w:szCs w:val="21"/>
              </w:rPr>
              <w:t>壁挂炉具有安装室内温控器或时间控制器的接口或接线端子。</w:t>
            </w:r>
          </w:p>
          <w:p w14:paraId="2F5E257E">
            <w:pPr>
              <w:ind w:left="360"/>
              <w:rPr>
                <w:rFonts w:hint="eastAsia" w:ascii="宋体" w:hAnsi="宋体" w:eastAsia="宋体" w:cs="宋体"/>
                <w:color w:val="auto"/>
                <w:sz w:val="21"/>
                <w:szCs w:val="21"/>
              </w:rPr>
            </w:pPr>
          </w:p>
        </w:tc>
      </w:tr>
    </w:tbl>
    <w:p w14:paraId="0177E4CA">
      <w:pPr>
        <w:pStyle w:val="5"/>
        <w:jc w:val="left"/>
        <w:rPr>
          <w:rFonts w:hint="eastAsia" w:ascii="宋体" w:hAnsi="宋体" w:eastAsia="宋体" w:cs="宋体"/>
          <w:b w:val="0"/>
          <w:bCs w:val="0"/>
          <w:color w:val="auto"/>
          <w:kern w:val="2"/>
          <w:sz w:val="21"/>
          <w:szCs w:val="21"/>
          <w:lang w:val="en-US" w:eastAsia="zh-CN"/>
        </w:rPr>
      </w:pPr>
      <w:bookmarkStart w:id="23" w:name="_Toc66718260"/>
      <w:bookmarkStart w:id="24" w:name="_Toc32335"/>
      <w:r>
        <w:rPr>
          <w:rFonts w:hint="eastAsia" w:ascii="宋体" w:hAnsi="宋体" w:eastAsia="宋体" w:cs="宋体"/>
          <w:b w:val="0"/>
          <w:bCs w:val="0"/>
          <w:color w:val="auto"/>
          <w:kern w:val="2"/>
          <w:sz w:val="21"/>
          <w:szCs w:val="21"/>
          <w:lang w:val="en-US" w:eastAsia="zh-CN"/>
        </w:rPr>
        <w:t>2.5 能效等级</w:t>
      </w:r>
      <w:bookmarkEnd w:id="23"/>
      <w:bookmarkEnd w:id="24"/>
    </w:p>
    <w:p w14:paraId="4962403F">
      <w:pPr>
        <w:jc w:val="left"/>
        <w:rPr>
          <w:rFonts w:hint="eastAsia" w:ascii="宋体" w:hAnsi="宋体" w:eastAsia="宋体" w:cs="宋体"/>
          <w:color w:val="auto"/>
          <w:sz w:val="21"/>
          <w:szCs w:val="21"/>
        </w:rPr>
      </w:pPr>
      <w:r>
        <w:rPr>
          <w:rFonts w:hint="eastAsia" w:ascii="宋体" w:hAnsi="宋体" w:eastAsia="宋体" w:cs="宋体"/>
          <w:color w:val="auto"/>
          <w:sz w:val="21"/>
          <w:szCs w:val="21"/>
        </w:rPr>
        <w:t>常规炉能效等级</w:t>
      </w:r>
    </w:p>
    <w:tbl>
      <w:tblPr>
        <w:tblStyle w:val="7"/>
        <w:tblW w:w="893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073"/>
        <w:gridCol w:w="4116"/>
        <w:gridCol w:w="2035"/>
      </w:tblGrid>
      <w:tr w14:paraId="0D658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2C6E839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073" w:type="dxa"/>
            <w:shd w:val="clear" w:color="auto" w:fill="auto"/>
            <w:noWrap w:val="0"/>
            <w:vAlign w:val="center"/>
          </w:tcPr>
          <w:p w14:paraId="0E638FA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项目状态</w:t>
            </w:r>
          </w:p>
        </w:tc>
        <w:tc>
          <w:tcPr>
            <w:tcW w:w="4116" w:type="dxa"/>
            <w:shd w:val="clear" w:color="auto" w:fill="auto"/>
            <w:noWrap w:val="0"/>
            <w:vAlign w:val="center"/>
          </w:tcPr>
          <w:p w14:paraId="7D263E0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热效率值η</w:t>
            </w:r>
          </w:p>
        </w:tc>
        <w:tc>
          <w:tcPr>
            <w:tcW w:w="2035" w:type="dxa"/>
            <w:shd w:val="clear" w:color="auto" w:fill="auto"/>
            <w:noWrap w:val="0"/>
            <w:vAlign w:val="center"/>
          </w:tcPr>
          <w:p w14:paraId="0D46E1B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能效等级</w:t>
            </w:r>
          </w:p>
        </w:tc>
      </w:tr>
      <w:tr w14:paraId="5E9C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1847213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073" w:type="dxa"/>
            <w:shd w:val="clear" w:color="auto" w:fill="auto"/>
            <w:noWrap w:val="0"/>
            <w:vAlign w:val="center"/>
          </w:tcPr>
          <w:p w14:paraId="0048DE2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采暖额定热负荷</w:t>
            </w:r>
          </w:p>
        </w:tc>
        <w:tc>
          <w:tcPr>
            <w:tcW w:w="4116" w:type="dxa"/>
            <w:shd w:val="clear" w:color="auto" w:fill="auto"/>
            <w:noWrap w:val="0"/>
            <w:vAlign w:val="center"/>
          </w:tcPr>
          <w:p w14:paraId="3981F7D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热效率值不低于89%</w:t>
            </w:r>
          </w:p>
        </w:tc>
        <w:tc>
          <w:tcPr>
            <w:tcW w:w="2035" w:type="dxa"/>
            <w:vMerge w:val="restart"/>
            <w:shd w:val="clear" w:color="auto" w:fill="auto"/>
            <w:noWrap w:val="0"/>
            <w:vAlign w:val="center"/>
          </w:tcPr>
          <w:p w14:paraId="511EDC9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2级</w:t>
            </w:r>
          </w:p>
        </w:tc>
      </w:tr>
      <w:tr w14:paraId="007FC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4E98329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073" w:type="dxa"/>
            <w:shd w:val="clear" w:color="auto" w:fill="auto"/>
            <w:noWrap w:val="0"/>
            <w:vAlign w:val="center"/>
          </w:tcPr>
          <w:p w14:paraId="397C604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采暖30%额定热负荷</w:t>
            </w:r>
          </w:p>
        </w:tc>
        <w:tc>
          <w:tcPr>
            <w:tcW w:w="4116" w:type="dxa"/>
            <w:shd w:val="clear" w:color="auto" w:fill="auto"/>
            <w:noWrap w:val="0"/>
            <w:vAlign w:val="center"/>
          </w:tcPr>
          <w:p w14:paraId="2FF92BC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热效率值不低于85%</w:t>
            </w:r>
          </w:p>
        </w:tc>
        <w:tc>
          <w:tcPr>
            <w:tcW w:w="2035" w:type="dxa"/>
            <w:vMerge w:val="continue"/>
            <w:shd w:val="clear" w:color="auto" w:fill="auto"/>
            <w:noWrap w:val="0"/>
            <w:vAlign w:val="center"/>
          </w:tcPr>
          <w:p w14:paraId="0835E9CF">
            <w:pPr>
              <w:jc w:val="center"/>
              <w:rPr>
                <w:rFonts w:hint="eastAsia" w:ascii="宋体" w:hAnsi="宋体" w:eastAsia="宋体" w:cs="宋体"/>
                <w:color w:val="auto"/>
                <w:sz w:val="21"/>
                <w:szCs w:val="21"/>
              </w:rPr>
            </w:pPr>
          </w:p>
        </w:tc>
      </w:tr>
      <w:tr w14:paraId="50EAF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026E802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073" w:type="dxa"/>
            <w:shd w:val="clear" w:color="auto" w:fill="auto"/>
            <w:noWrap w:val="0"/>
            <w:vAlign w:val="center"/>
          </w:tcPr>
          <w:p w14:paraId="5FD744B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热水额定热负荷</w:t>
            </w:r>
          </w:p>
        </w:tc>
        <w:tc>
          <w:tcPr>
            <w:tcW w:w="4116" w:type="dxa"/>
            <w:shd w:val="clear" w:color="auto" w:fill="auto"/>
            <w:noWrap w:val="0"/>
            <w:vAlign w:val="center"/>
          </w:tcPr>
          <w:p w14:paraId="6D8AC00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热效率值不低于89%</w:t>
            </w:r>
          </w:p>
        </w:tc>
        <w:tc>
          <w:tcPr>
            <w:tcW w:w="2035" w:type="dxa"/>
            <w:vMerge w:val="continue"/>
            <w:shd w:val="clear" w:color="auto" w:fill="auto"/>
            <w:noWrap w:val="0"/>
            <w:vAlign w:val="center"/>
          </w:tcPr>
          <w:p w14:paraId="7B5D07C1">
            <w:pPr>
              <w:jc w:val="center"/>
              <w:rPr>
                <w:rFonts w:hint="eastAsia" w:ascii="宋体" w:hAnsi="宋体" w:eastAsia="宋体" w:cs="宋体"/>
                <w:color w:val="auto"/>
                <w:sz w:val="21"/>
                <w:szCs w:val="21"/>
              </w:rPr>
            </w:pPr>
          </w:p>
        </w:tc>
      </w:tr>
      <w:tr w14:paraId="2E9A4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3A38EC90">
            <w:pPr>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073" w:type="dxa"/>
            <w:shd w:val="clear" w:color="auto" w:fill="auto"/>
            <w:noWrap w:val="0"/>
            <w:vAlign w:val="center"/>
          </w:tcPr>
          <w:p w14:paraId="064D86F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热水50%额定热负荷</w:t>
            </w:r>
          </w:p>
        </w:tc>
        <w:tc>
          <w:tcPr>
            <w:tcW w:w="4116" w:type="dxa"/>
            <w:shd w:val="clear" w:color="auto" w:fill="auto"/>
            <w:noWrap w:val="0"/>
            <w:vAlign w:val="center"/>
          </w:tcPr>
          <w:p w14:paraId="5888D5E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热效率值不低于85%</w:t>
            </w:r>
          </w:p>
        </w:tc>
        <w:tc>
          <w:tcPr>
            <w:tcW w:w="2035" w:type="dxa"/>
            <w:vMerge w:val="continue"/>
            <w:shd w:val="clear" w:color="auto" w:fill="auto"/>
            <w:noWrap w:val="0"/>
            <w:vAlign w:val="center"/>
          </w:tcPr>
          <w:p w14:paraId="0C37AA6E">
            <w:pPr>
              <w:jc w:val="center"/>
              <w:rPr>
                <w:rFonts w:hint="eastAsia" w:ascii="宋体" w:hAnsi="宋体" w:eastAsia="宋体" w:cs="宋体"/>
                <w:color w:val="auto"/>
                <w:sz w:val="21"/>
                <w:szCs w:val="21"/>
              </w:rPr>
            </w:pPr>
          </w:p>
        </w:tc>
      </w:tr>
    </w:tbl>
    <w:p w14:paraId="5319FAEE">
      <w:pPr>
        <w:jc w:val="left"/>
        <w:rPr>
          <w:rFonts w:hint="eastAsia" w:ascii="宋体" w:hAnsi="宋体" w:eastAsia="宋体" w:cs="宋体"/>
          <w:color w:val="auto"/>
          <w:sz w:val="21"/>
          <w:szCs w:val="21"/>
        </w:rPr>
      </w:pPr>
    </w:p>
    <w:p w14:paraId="46148FAF">
      <w:pPr>
        <w:jc w:val="left"/>
        <w:rPr>
          <w:rFonts w:hint="eastAsia" w:ascii="宋体" w:hAnsi="宋体" w:eastAsia="宋体" w:cs="宋体"/>
          <w:color w:val="auto"/>
          <w:sz w:val="21"/>
          <w:szCs w:val="21"/>
        </w:rPr>
      </w:pPr>
      <w:r>
        <w:rPr>
          <w:rFonts w:hint="eastAsia" w:ascii="宋体" w:hAnsi="宋体" w:eastAsia="宋体" w:cs="宋体"/>
          <w:color w:val="auto"/>
          <w:sz w:val="21"/>
          <w:szCs w:val="21"/>
        </w:rPr>
        <w:t>冷凝炉效率</w:t>
      </w:r>
    </w:p>
    <w:tbl>
      <w:tblPr>
        <w:tblStyle w:val="7"/>
        <w:tblW w:w="893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398"/>
        <w:gridCol w:w="3791"/>
        <w:gridCol w:w="2035"/>
      </w:tblGrid>
      <w:tr w14:paraId="51BF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5F9C106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398" w:type="dxa"/>
            <w:shd w:val="clear" w:color="auto" w:fill="auto"/>
            <w:noWrap w:val="0"/>
            <w:vAlign w:val="center"/>
          </w:tcPr>
          <w:p w14:paraId="6508D824">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项目状态</w:t>
            </w:r>
          </w:p>
        </w:tc>
        <w:tc>
          <w:tcPr>
            <w:tcW w:w="3791" w:type="dxa"/>
            <w:shd w:val="clear" w:color="auto" w:fill="auto"/>
            <w:noWrap w:val="0"/>
            <w:vAlign w:val="center"/>
          </w:tcPr>
          <w:p w14:paraId="6AE638E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热效率值η</w:t>
            </w:r>
          </w:p>
        </w:tc>
        <w:tc>
          <w:tcPr>
            <w:tcW w:w="2035" w:type="dxa"/>
            <w:shd w:val="clear" w:color="auto" w:fill="auto"/>
            <w:noWrap w:val="0"/>
            <w:vAlign w:val="center"/>
          </w:tcPr>
          <w:p w14:paraId="76A6300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能效等级</w:t>
            </w:r>
          </w:p>
        </w:tc>
      </w:tr>
      <w:tr w14:paraId="554C7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6583A767">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398" w:type="dxa"/>
            <w:shd w:val="clear" w:color="auto" w:fill="auto"/>
            <w:noWrap w:val="0"/>
            <w:vAlign w:val="center"/>
          </w:tcPr>
          <w:p w14:paraId="02D5B991">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采暖额定热负荷</w:t>
            </w:r>
          </w:p>
        </w:tc>
        <w:tc>
          <w:tcPr>
            <w:tcW w:w="3791" w:type="dxa"/>
            <w:shd w:val="clear" w:color="auto" w:fill="auto"/>
            <w:noWrap w:val="0"/>
            <w:vAlign w:val="center"/>
          </w:tcPr>
          <w:p w14:paraId="53DF597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热效率值不低于99%</w:t>
            </w:r>
          </w:p>
        </w:tc>
        <w:tc>
          <w:tcPr>
            <w:tcW w:w="2035" w:type="dxa"/>
            <w:vMerge w:val="restart"/>
            <w:shd w:val="clear" w:color="auto" w:fill="auto"/>
            <w:noWrap w:val="0"/>
            <w:vAlign w:val="center"/>
          </w:tcPr>
          <w:p w14:paraId="07C4142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1级</w:t>
            </w:r>
          </w:p>
        </w:tc>
      </w:tr>
      <w:tr w14:paraId="2FF3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56B591D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398" w:type="dxa"/>
            <w:shd w:val="clear" w:color="auto" w:fill="auto"/>
            <w:noWrap w:val="0"/>
            <w:vAlign w:val="center"/>
          </w:tcPr>
          <w:p w14:paraId="161C9369">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采暖30%额定热负荷</w:t>
            </w:r>
          </w:p>
        </w:tc>
        <w:tc>
          <w:tcPr>
            <w:tcW w:w="3791" w:type="dxa"/>
            <w:shd w:val="clear" w:color="auto" w:fill="auto"/>
            <w:noWrap w:val="0"/>
            <w:vAlign w:val="center"/>
          </w:tcPr>
          <w:p w14:paraId="381EE5F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热效率值不低于95%</w:t>
            </w:r>
          </w:p>
        </w:tc>
        <w:tc>
          <w:tcPr>
            <w:tcW w:w="2035" w:type="dxa"/>
            <w:vMerge w:val="continue"/>
            <w:shd w:val="clear" w:color="auto" w:fill="auto"/>
            <w:noWrap w:val="0"/>
            <w:vAlign w:val="center"/>
          </w:tcPr>
          <w:p w14:paraId="5BB530AC">
            <w:pPr>
              <w:jc w:val="center"/>
              <w:rPr>
                <w:rFonts w:hint="eastAsia" w:ascii="宋体" w:hAnsi="宋体" w:eastAsia="宋体" w:cs="宋体"/>
                <w:color w:val="auto"/>
                <w:sz w:val="21"/>
                <w:szCs w:val="21"/>
              </w:rPr>
            </w:pPr>
          </w:p>
        </w:tc>
      </w:tr>
      <w:tr w14:paraId="06ED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57F21AE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398" w:type="dxa"/>
            <w:shd w:val="clear" w:color="auto" w:fill="auto"/>
            <w:noWrap w:val="0"/>
            <w:vAlign w:val="center"/>
          </w:tcPr>
          <w:p w14:paraId="1BF3E58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热水额定热负荷</w:t>
            </w:r>
          </w:p>
        </w:tc>
        <w:tc>
          <w:tcPr>
            <w:tcW w:w="3791" w:type="dxa"/>
            <w:shd w:val="clear" w:color="auto" w:fill="auto"/>
            <w:noWrap w:val="0"/>
            <w:vAlign w:val="center"/>
          </w:tcPr>
          <w:p w14:paraId="7EA67AB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热效率值不低于96%</w:t>
            </w:r>
          </w:p>
        </w:tc>
        <w:tc>
          <w:tcPr>
            <w:tcW w:w="2035" w:type="dxa"/>
            <w:vMerge w:val="continue"/>
            <w:shd w:val="clear" w:color="auto" w:fill="auto"/>
            <w:noWrap w:val="0"/>
            <w:vAlign w:val="center"/>
          </w:tcPr>
          <w:p w14:paraId="31091875">
            <w:pPr>
              <w:jc w:val="center"/>
              <w:rPr>
                <w:rFonts w:hint="eastAsia" w:ascii="宋体" w:hAnsi="宋体" w:eastAsia="宋体" w:cs="宋体"/>
                <w:color w:val="auto"/>
                <w:sz w:val="21"/>
                <w:szCs w:val="21"/>
              </w:rPr>
            </w:pPr>
          </w:p>
        </w:tc>
      </w:tr>
      <w:tr w14:paraId="6D508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1EA6A65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398" w:type="dxa"/>
            <w:shd w:val="clear" w:color="auto" w:fill="auto"/>
            <w:noWrap w:val="0"/>
            <w:vAlign w:val="center"/>
          </w:tcPr>
          <w:p w14:paraId="1B93515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热水50%额定热负荷</w:t>
            </w:r>
          </w:p>
        </w:tc>
        <w:tc>
          <w:tcPr>
            <w:tcW w:w="3791" w:type="dxa"/>
            <w:shd w:val="clear" w:color="auto" w:fill="auto"/>
            <w:noWrap w:val="0"/>
            <w:vAlign w:val="center"/>
          </w:tcPr>
          <w:p w14:paraId="0741BAC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热效率值不低于92%</w:t>
            </w:r>
          </w:p>
        </w:tc>
        <w:tc>
          <w:tcPr>
            <w:tcW w:w="2035" w:type="dxa"/>
            <w:vMerge w:val="continue"/>
            <w:shd w:val="clear" w:color="auto" w:fill="auto"/>
            <w:noWrap w:val="0"/>
            <w:vAlign w:val="center"/>
          </w:tcPr>
          <w:p w14:paraId="213EA633">
            <w:pPr>
              <w:jc w:val="center"/>
              <w:rPr>
                <w:rFonts w:hint="eastAsia" w:ascii="宋体" w:hAnsi="宋体" w:eastAsia="宋体" w:cs="宋体"/>
                <w:color w:val="auto"/>
                <w:sz w:val="21"/>
                <w:szCs w:val="21"/>
              </w:rPr>
            </w:pPr>
          </w:p>
        </w:tc>
      </w:tr>
    </w:tbl>
    <w:p w14:paraId="6036B1BE">
      <w:pPr>
        <w:pStyle w:val="5"/>
        <w:jc w:val="left"/>
        <w:rPr>
          <w:rFonts w:hint="eastAsia" w:ascii="宋体" w:hAnsi="宋体" w:eastAsia="宋体" w:cs="宋体"/>
          <w:b w:val="0"/>
          <w:bCs w:val="0"/>
          <w:color w:val="auto"/>
          <w:kern w:val="2"/>
          <w:sz w:val="21"/>
          <w:szCs w:val="21"/>
          <w:lang w:val="en-US" w:eastAsia="zh-CN"/>
        </w:rPr>
      </w:pPr>
      <w:bookmarkStart w:id="25" w:name="_Toc17071"/>
      <w:bookmarkStart w:id="26" w:name="_Toc66718262"/>
      <w:r>
        <w:rPr>
          <w:rFonts w:hint="eastAsia" w:ascii="宋体" w:hAnsi="宋体" w:eastAsia="宋体" w:cs="宋体"/>
          <w:b w:val="0"/>
          <w:bCs w:val="0"/>
          <w:color w:val="auto"/>
          <w:kern w:val="2"/>
          <w:sz w:val="21"/>
          <w:szCs w:val="21"/>
          <w:lang w:val="en-US" w:eastAsia="zh-CN"/>
        </w:rPr>
        <w:t xml:space="preserve">2.6 </w:t>
      </w:r>
      <w:bookmarkStart w:id="27" w:name="_Toc66718261"/>
      <w:r>
        <w:rPr>
          <w:rFonts w:hint="eastAsia" w:ascii="宋体" w:hAnsi="宋体" w:eastAsia="宋体" w:cs="宋体"/>
          <w:b w:val="0"/>
          <w:bCs w:val="0"/>
          <w:color w:val="auto"/>
          <w:kern w:val="2"/>
          <w:sz w:val="21"/>
          <w:szCs w:val="21"/>
          <w:lang w:val="en-US" w:eastAsia="zh-CN"/>
        </w:rPr>
        <w:t>智能化要求</w:t>
      </w:r>
      <w:bookmarkEnd w:id="25"/>
      <w:bookmarkEnd w:id="27"/>
    </w:p>
    <w:tbl>
      <w:tblPr>
        <w:tblStyle w:val="7"/>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551"/>
        <w:gridCol w:w="5670"/>
      </w:tblGrid>
      <w:tr w14:paraId="6811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2D011A1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551" w:type="dxa"/>
            <w:shd w:val="clear" w:color="auto" w:fill="auto"/>
            <w:noWrap w:val="0"/>
            <w:vAlign w:val="center"/>
          </w:tcPr>
          <w:p w14:paraId="3CF0AE3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5670" w:type="dxa"/>
            <w:shd w:val="clear" w:color="auto" w:fill="auto"/>
            <w:noWrap w:val="0"/>
            <w:vAlign w:val="center"/>
          </w:tcPr>
          <w:p w14:paraId="390B56D2">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r>
      <w:tr w14:paraId="579E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0D1E7DA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551" w:type="dxa"/>
            <w:shd w:val="clear" w:color="auto" w:fill="auto"/>
            <w:noWrap w:val="0"/>
            <w:vAlign w:val="center"/>
          </w:tcPr>
          <w:p w14:paraId="50666358">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智能化(选配)</w:t>
            </w:r>
          </w:p>
        </w:tc>
        <w:tc>
          <w:tcPr>
            <w:tcW w:w="5670" w:type="dxa"/>
            <w:shd w:val="clear" w:color="auto" w:fill="auto"/>
            <w:noWrap w:val="0"/>
            <w:vAlign w:val="center"/>
          </w:tcPr>
          <w:p w14:paraId="7A28179F">
            <w:pPr>
              <w:numPr>
                <w:ilvl w:val="0"/>
                <w:numId w:val="8"/>
              </w:numPr>
              <w:jc w:val="left"/>
              <w:rPr>
                <w:rFonts w:hint="eastAsia" w:ascii="宋体" w:hAnsi="宋体" w:eastAsia="宋体" w:cs="宋体"/>
                <w:color w:val="auto"/>
                <w:sz w:val="21"/>
                <w:szCs w:val="21"/>
              </w:rPr>
            </w:pPr>
            <w:r>
              <w:rPr>
                <w:rFonts w:hint="eastAsia" w:ascii="宋体" w:hAnsi="宋体" w:eastAsia="宋体" w:cs="宋体"/>
                <w:color w:val="auto"/>
                <w:sz w:val="21"/>
                <w:szCs w:val="21"/>
              </w:rPr>
              <w:t>需有匹配远程控制，实现时间段编程、锅炉状态查询、冬夏季模式转换、出行模式设定、故障通知等功能，便于业主远程或手机APP操作。</w:t>
            </w:r>
          </w:p>
          <w:p w14:paraId="2D6B3828">
            <w:pPr>
              <w:numPr>
                <w:ilvl w:val="0"/>
                <w:numId w:val="8"/>
              </w:numPr>
              <w:jc w:val="left"/>
              <w:rPr>
                <w:rFonts w:hint="eastAsia" w:ascii="宋体" w:hAnsi="宋体" w:eastAsia="宋体" w:cs="宋体"/>
                <w:color w:val="auto"/>
                <w:sz w:val="21"/>
                <w:szCs w:val="21"/>
              </w:rPr>
            </w:pPr>
            <w:r>
              <w:rPr>
                <w:rFonts w:hint="eastAsia" w:ascii="宋体" w:hAnsi="宋体" w:eastAsia="宋体" w:cs="宋体"/>
                <w:color w:val="auto"/>
                <w:sz w:val="21"/>
                <w:szCs w:val="21"/>
              </w:rPr>
              <w:t>能提供智能家居对接接口（相应模块）并免费开放对接协议。</w:t>
            </w:r>
          </w:p>
        </w:tc>
      </w:tr>
      <w:bookmarkEnd w:id="26"/>
    </w:tbl>
    <w:p w14:paraId="43380E5A">
      <w:pPr>
        <w:pStyle w:val="5"/>
        <w:jc w:val="left"/>
        <w:rPr>
          <w:rFonts w:hint="eastAsia" w:ascii="宋体" w:hAnsi="宋体" w:eastAsia="宋体" w:cs="宋体"/>
          <w:b w:val="0"/>
          <w:bCs w:val="0"/>
          <w:color w:val="auto"/>
          <w:kern w:val="2"/>
          <w:sz w:val="21"/>
          <w:szCs w:val="21"/>
          <w:lang w:val="en-US" w:eastAsia="zh-CN"/>
        </w:rPr>
      </w:pPr>
      <w:bookmarkStart w:id="28" w:name="_Toc32265"/>
      <w:r>
        <w:rPr>
          <w:rFonts w:hint="eastAsia" w:ascii="宋体" w:hAnsi="宋体" w:eastAsia="宋体" w:cs="宋体"/>
          <w:b w:val="0"/>
          <w:bCs w:val="0"/>
          <w:color w:val="auto"/>
          <w:kern w:val="2"/>
          <w:sz w:val="21"/>
          <w:szCs w:val="21"/>
          <w:lang w:val="en-US" w:eastAsia="zh-CN"/>
        </w:rPr>
        <w:t>2.6 配套水箱</w:t>
      </w:r>
      <w:bookmarkEnd w:id="28"/>
    </w:p>
    <w:tbl>
      <w:tblPr>
        <w:tblStyle w:val="7"/>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551"/>
        <w:gridCol w:w="5670"/>
      </w:tblGrid>
      <w:tr w14:paraId="1F8E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79164CED">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551" w:type="dxa"/>
            <w:shd w:val="clear" w:color="auto" w:fill="auto"/>
            <w:noWrap w:val="0"/>
            <w:vAlign w:val="center"/>
          </w:tcPr>
          <w:p w14:paraId="369A605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5670" w:type="dxa"/>
            <w:shd w:val="clear" w:color="auto" w:fill="auto"/>
            <w:noWrap w:val="0"/>
            <w:vAlign w:val="center"/>
          </w:tcPr>
          <w:p w14:paraId="6C8A7AFA">
            <w:pPr>
              <w:jc w:val="center"/>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r>
      <w:tr w14:paraId="4394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36231BD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2551" w:type="dxa"/>
            <w:shd w:val="clear" w:color="auto" w:fill="auto"/>
            <w:noWrap w:val="0"/>
            <w:vAlign w:val="center"/>
          </w:tcPr>
          <w:p w14:paraId="397986FB">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外壳</w:t>
            </w:r>
          </w:p>
        </w:tc>
        <w:tc>
          <w:tcPr>
            <w:tcW w:w="5670" w:type="dxa"/>
            <w:shd w:val="clear" w:color="auto" w:fill="auto"/>
            <w:noWrap w:val="0"/>
            <w:vAlign w:val="center"/>
          </w:tcPr>
          <w:p w14:paraId="31BD8FD4">
            <w:pPr>
              <w:jc w:val="left"/>
              <w:rPr>
                <w:rFonts w:hint="eastAsia" w:ascii="宋体" w:hAnsi="宋体" w:eastAsia="宋体" w:cs="宋体"/>
                <w:color w:val="auto"/>
                <w:sz w:val="21"/>
                <w:szCs w:val="21"/>
              </w:rPr>
            </w:pPr>
            <w:r>
              <w:rPr>
                <w:rFonts w:hint="eastAsia" w:ascii="宋体" w:hAnsi="宋体" w:eastAsia="宋体" w:cs="宋体"/>
                <w:color w:val="auto"/>
                <w:sz w:val="21"/>
                <w:szCs w:val="21"/>
              </w:rPr>
              <w:t>彩钢板；厚度≥0.5mm；</w:t>
            </w:r>
          </w:p>
        </w:tc>
      </w:tr>
      <w:tr w14:paraId="3EA34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6F76EE35">
            <w:pPr>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2551" w:type="dxa"/>
            <w:shd w:val="clear" w:color="auto" w:fill="auto"/>
            <w:noWrap w:val="0"/>
            <w:vAlign w:val="center"/>
          </w:tcPr>
          <w:p w14:paraId="3797503F">
            <w:pPr>
              <w:jc w:val="center"/>
              <w:rPr>
                <w:rFonts w:hint="eastAsia" w:ascii="宋体" w:hAnsi="宋体" w:eastAsia="宋体" w:cs="宋体"/>
                <w:color w:val="auto"/>
                <w:sz w:val="21"/>
                <w:szCs w:val="21"/>
              </w:rPr>
            </w:pPr>
            <w:r>
              <w:rPr>
                <w:rFonts w:hint="eastAsia" w:ascii="宋体" w:hAnsi="宋体" w:eastAsia="宋体" w:cs="宋体"/>
                <w:color w:val="auto"/>
                <w:sz w:val="21"/>
                <w:szCs w:val="21"/>
              </w:rPr>
              <w:t>内胆</w:t>
            </w:r>
          </w:p>
        </w:tc>
        <w:tc>
          <w:tcPr>
            <w:tcW w:w="5670" w:type="dxa"/>
            <w:shd w:val="clear" w:color="auto" w:fill="auto"/>
            <w:noWrap w:val="0"/>
            <w:vAlign w:val="center"/>
          </w:tcPr>
          <w:p w14:paraId="3A7A37E7">
            <w:pPr>
              <w:jc w:val="left"/>
              <w:rPr>
                <w:rFonts w:hint="eastAsia" w:ascii="宋体" w:hAnsi="宋体" w:eastAsia="宋体" w:cs="宋体"/>
                <w:color w:val="auto"/>
                <w:sz w:val="21"/>
                <w:szCs w:val="21"/>
              </w:rPr>
            </w:pPr>
            <w:r>
              <w:rPr>
                <w:rFonts w:hint="eastAsia" w:ascii="宋体" w:hAnsi="宋体" w:eastAsia="宋体" w:cs="宋体"/>
                <w:color w:val="auto"/>
                <w:sz w:val="21"/>
                <w:szCs w:val="21"/>
              </w:rPr>
              <w:t>水箱内胆满足如下要求：1.搪瓷厚度≥0.15mm；2.内胆材质：BTC340R钢板;3.厚度T≥1.8mm；4.具有防垢功能；5. 生活热水换热储水罐需为盘管换热闭式罐体，承压不低于8BAR</w:t>
            </w:r>
          </w:p>
        </w:tc>
      </w:tr>
      <w:tr w14:paraId="2609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37142D6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2551" w:type="dxa"/>
            <w:shd w:val="clear" w:color="auto" w:fill="auto"/>
            <w:noWrap w:val="0"/>
            <w:vAlign w:val="center"/>
          </w:tcPr>
          <w:p w14:paraId="03BDA436">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保温</w:t>
            </w:r>
          </w:p>
        </w:tc>
        <w:tc>
          <w:tcPr>
            <w:tcW w:w="5670" w:type="dxa"/>
            <w:shd w:val="clear" w:color="auto" w:fill="auto"/>
            <w:noWrap w:val="0"/>
            <w:vAlign w:val="center"/>
          </w:tcPr>
          <w:p w14:paraId="7B33DD00">
            <w:pPr>
              <w:jc w:val="left"/>
              <w:rPr>
                <w:rFonts w:hint="eastAsia" w:ascii="宋体" w:hAnsi="宋体" w:eastAsia="宋体" w:cs="宋体"/>
                <w:color w:val="auto"/>
                <w:sz w:val="21"/>
                <w:szCs w:val="21"/>
              </w:rPr>
            </w:pPr>
            <w:r>
              <w:rPr>
                <w:rFonts w:hint="eastAsia" w:ascii="宋体" w:hAnsi="宋体" w:eastAsia="宋体" w:cs="宋体"/>
                <w:color w:val="auto"/>
                <w:sz w:val="21"/>
                <w:szCs w:val="21"/>
              </w:rPr>
              <w:t>水箱保温采用聚氨酯，厚度≥40mm</w:t>
            </w:r>
          </w:p>
        </w:tc>
      </w:tr>
      <w:tr w14:paraId="0F20F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auto"/>
            <w:noWrap w:val="0"/>
            <w:vAlign w:val="center"/>
          </w:tcPr>
          <w:p w14:paraId="54DD637C">
            <w:pPr>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2551" w:type="dxa"/>
            <w:shd w:val="clear" w:color="auto" w:fill="auto"/>
            <w:noWrap w:val="0"/>
            <w:vAlign w:val="center"/>
          </w:tcPr>
          <w:p w14:paraId="4353D0A3">
            <w:pPr>
              <w:jc w:val="center"/>
              <w:rPr>
                <w:rFonts w:hint="eastAsia" w:ascii="宋体" w:hAnsi="宋体" w:eastAsia="宋体" w:cs="宋体"/>
                <w:color w:val="auto"/>
                <w:sz w:val="21"/>
                <w:szCs w:val="21"/>
              </w:rPr>
            </w:pPr>
            <w:r>
              <w:rPr>
                <w:rFonts w:hint="eastAsia" w:ascii="宋体" w:hAnsi="宋体" w:eastAsia="宋体" w:cs="宋体"/>
                <w:color w:val="auto"/>
                <w:sz w:val="21"/>
                <w:szCs w:val="21"/>
              </w:rPr>
              <w:t>温控线</w:t>
            </w:r>
          </w:p>
        </w:tc>
        <w:tc>
          <w:tcPr>
            <w:tcW w:w="5670" w:type="dxa"/>
            <w:shd w:val="clear" w:color="auto" w:fill="auto"/>
            <w:noWrap w:val="0"/>
            <w:vAlign w:val="center"/>
          </w:tcPr>
          <w:p w14:paraId="06A6EA24">
            <w:pPr>
              <w:jc w:val="left"/>
              <w:rPr>
                <w:rFonts w:hint="eastAsia" w:ascii="宋体" w:hAnsi="宋体" w:eastAsia="宋体" w:cs="宋体"/>
                <w:color w:val="auto"/>
                <w:sz w:val="21"/>
                <w:szCs w:val="21"/>
              </w:rPr>
            </w:pPr>
            <w:r>
              <w:rPr>
                <w:rFonts w:hint="eastAsia" w:ascii="宋体" w:hAnsi="宋体" w:eastAsia="宋体" w:cs="宋体"/>
                <w:color w:val="auto"/>
                <w:sz w:val="21"/>
                <w:szCs w:val="21"/>
              </w:rPr>
              <w:t>热水罐需配套提供与壁挂炉配套的温度传感器，传感器导线长度不小于1.4米</w:t>
            </w:r>
          </w:p>
        </w:tc>
      </w:tr>
      <w:bookmarkEnd w:id="17"/>
      <w:bookmarkEnd w:id="18"/>
    </w:tbl>
    <w:p w14:paraId="61F1692E">
      <w:pPr>
        <w:pStyle w:val="3"/>
        <w:numPr>
          <w:ilvl w:val="0"/>
          <w:numId w:val="9"/>
        </w:numPr>
        <w:adjustRightInd w:val="0"/>
        <w:snapToGrid w:val="0"/>
        <w:spacing w:before="0" w:after="0" w:line="360" w:lineRule="auto"/>
        <w:rPr>
          <w:rFonts w:hint="eastAsia" w:ascii="宋体" w:hAnsi="宋体" w:eastAsia="宋体" w:cs="宋体"/>
          <w:b w:val="0"/>
          <w:bCs w:val="0"/>
          <w:color w:val="auto"/>
          <w:kern w:val="2"/>
          <w:sz w:val="21"/>
          <w:szCs w:val="21"/>
          <w:lang w:eastAsia="zh-CN"/>
        </w:rPr>
      </w:pPr>
      <w:bookmarkStart w:id="29" w:name="_Toc66718263"/>
      <w:bookmarkStart w:id="30" w:name="_Toc7481"/>
      <w:r>
        <w:rPr>
          <w:rFonts w:hint="eastAsia" w:ascii="宋体" w:hAnsi="宋体" w:eastAsia="宋体" w:cs="宋体"/>
          <w:b w:val="0"/>
          <w:bCs w:val="0"/>
          <w:color w:val="auto"/>
          <w:kern w:val="2"/>
          <w:sz w:val="21"/>
          <w:szCs w:val="21"/>
          <w:lang w:eastAsia="zh-CN"/>
        </w:rPr>
        <w:t>安装实施</w:t>
      </w:r>
      <w:bookmarkEnd w:id="29"/>
      <w:bookmarkEnd w:id="30"/>
      <w:bookmarkStart w:id="31" w:name="_Toc19420"/>
      <w:bookmarkStart w:id="32" w:name="_Toc66718264"/>
    </w:p>
    <w:p w14:paraId="644D0986">
      <w:pPr>
        <w:pStyle w:val="3"/>
        <w:numPr>
          <w:ilvl w:val="0"/>
          <w:numId w:val="0"/>
        </w:numPr>
        <w:adjustRightInd w:val="0"/>
        <w:snapToGrid w:val="0"/>
        <w:spacing w:before="0" w:after="0" w:line="360" w:lineRule="auto"/>
        <w:rPr>
          <w:rFonts w:hint="eastAsia" w:ascii="宋体" w:hAnsi="宋体" w:eastAsia="宋体" w:cs="宋体"/>
          <w:b w:val="0"/>
          <w:bCs w:val="0"/>
          <w:color w:val="auto"/>
          <w:kern w:val="2"/>
          <w:sz w:val="21"/>
          <w:szCs w:val="21"/>
          <w:lang w:val="en-US" w:eastAsia="zh-CN"/>
        </w:rPr>
      </w:pPr>
      <w:r>
        <w:rPr>
          <w:rFonts w:hint="eastAsia" w:ascii="宋体" w:hAnsi="宋体" w:eastAsia="宋体" w:cs="宋体"/>
          <w:b w:val="0"/>
          <w:bCs w:val="0"/>
          <w:color w:val="auto"/>
          <w:kern w:val="2"/>
          <w:sz w:val="21"/>
          <w:szCs w:val="21"/>
          <w:lang w:val="en-US" w:eastAsia="zh-CN"/>
        </w:rPr>
        <w:t>3.1 安装</w:t>
      </w:r>
      <w:bookmarkEnd w:id="31"/>
      <w:bookmarkEnd w:id="32"/>
    </w:p>
    <w:p w14:paraId="008E5597">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A. 按壁挂炉产品型号及招标图纸所示，提供承托结构、支撑、支架、吊架、固定螺栓等所需的设备需求。</w:t>
      </w:r>
    </w:p>
    <w:p w14:paraId="3318F7F6">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B. 按壁挂炉产品型号及招标文件所示，提供安装有关之管道及配件的型号、参数、材质等需求。</w:t>
      </w:r>
    </w:p>
    <w:p w14:paraId="063B92C8">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C. 安装过程中涉及高压、高温、燃气部位的部件需在相关产品部位或设备安装说明书中予以明确表示。</w:t>
      </w:r>
    </w:p>
    <w:p w14:paraId="622CC22D">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D. 安装前需确认壁挂炉与地板辐射（散热器）设计及建筑结构形式是否匹配，确保用户采暖温度。</w:t>
      </w:r>
    </w:p>
    <w:p w14:paraId="555383B3">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E. 安装前需确认项目天然气管道施工图设计所提供参数是否满足壁挂炉用气量，确认天然气的燃烧值及天然气成份是否满足投标人推荐的壁挂炉的使用。</w:t>
      </w:r>
    </w:p>
    <w:p w14:paraId="4ACB83EB">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F. 壁挂炉安装完成住户全面开始使用时，投标人须确保项目通过环保部门空气污染物的检测。</w:t>
      </w:r>
    </w:p>
    <w:p w14:paraId="2EAB1D7A">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G. 安装前需根据甲方所提供资料确认相关留洞、上下水、供电预留点位的准确性，并进行现场确认。</w:t>
      </w:r>
      <w:r>
        <w:rPr>
          <w:rFonts w:hint="eastAsia" w:ascii="宋体" w:hAnsi="宋体" w:eastAsia="宋体" w:cs="宋体"/>
          <w:color w:val="auto"/>
          <w:sz w:val="21"/>
          <w:szCs w:val="21"/>
          <w:lang w:val="en-US" w:eastAsia="zh-CN"/>
        </w:rPr>
        <w:t>其中水箱的安装需满足甲方室内装修设计方式，甲方可根据需要选择顶出或侧出安装方式。</w:t>
      </w:r>
    </w:p>
    <w:p w14:paraId="689CDBD3">
      <w:pPr>
        <w:pStyle w:val="5"/>
        <w:jc w:val="left"/>
        <w:rPr>
          <w:rFonts w:hint="eastAsia" w:ascii="宋体" w:hAnsi="宋体" w:eastAsia="宋体" w:cs="宋体"/>
          <w:b w:val="0"/>
          <w:bCs w:val="0"/>
          <w:color w:val="auto"/>
          <w:kern w:val="2"/>
          <w:sz w:val="21"/>
          <w:szCs w:val="21"/>
          <w:lang w:val="en-US" w:eastAsia="zh-CN"/>
        </w:rPr>
      </w:pPr>
      <w:bookmarkStart w:id="33" w:name="_Toc23437"/>
      <w:bookmarkStart w:id="34" w:name="_Toc66718265"/>
      <w:r>
        <w:rPr>
          <w:rFonts w:hint="eastAsia" w:ascii="宋体" w:hAnsi="宋体" w:eastAsia="宋体" w:cs="宋体"/>
          <w:b w:val="0"/>
          <w:bCs w:val="0"/>
          <w:color w:val="auto"/>
          <w:kern w:val="2"/>
          <w:sz w:val="21"/>
          <w:szCs w:val="21"/>
          <w:lang w:val="en-US" w:eastAsia="zh-CN"/>
        </w:rPr>
        <w:t>3.2 技术培训及售后服务</w:t>
      </w:r>
      <w:bookmarkEnd w:id="33"/>
      <w:bookmarkEnd w:id="34"/>
    </w:p>
    <w:p w14:paraId="7D8B26EA">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A. 产品安装验收合格后，产品合格证、使用说明书等资料应及时移交给物业管理公司；投标方须提供设备操作及维修培训计划及详细的可实施的配合入住计划，须在投标文件中提供详细的培训计划，包括培训内容、培训时间、培训费用等。对物业管理人员进行技术培训，使其能达到检查简单故障及简单更换配件的水平，并可根据物业管理公司的需求随时进行人员培训； </w:t>
      </w:r>
    </w:p>
    <w:p w14:paraId="40A79233">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B. 集中交房期间，供方需现场派驻专人配合交房工作；业主入住后，中标单位需派专业技术人员，向业主集中讲解锅炉的具体使用方法和节能措施；</w:t>
      </w:r>
    </w:p>
    <w:p w14:paraId="7C60A30D">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C. 提供各地区售后服务联系人及联系电话（需24小时开机对接需方项目报修）以及全国售后服务监督电话予物业管理公司；中标单位所供设备在接到业主方要求服务的电话后，能保证在2小时内予以答复，24小时内赶往现场，并保证设备完全恢复正常使用为止。在质保期内，业主方在正常使用时，因设备质量问题造成设备损坏，中标单位须在要求时间内免费更换；对上述响应时间无法满足的边远地区，需在投标时列举说明。</w:t>
      </w:r>
    </w:p>
    <w:p w14:paraId="051A1A25">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D. 对每个用户均发放用户服务卡（保修卡），全天24小时提供技术咨询及售后服务；</w:t>
      </w:r>
    </w:p>
    <w:p w14:paraId="17729DCE">
      <w:pPr>
        <w:autoSpaceDE w:val="0"/>
        <w:autoSpaceDN w:val="0"/>
        <w:adjustRightInd w:val="0"/>
        <w:jc w:val="left"/>
        <w:rPr>
          <w:rFonts w:hint="eastAsia" w:ascii="宋体" w:hAnsi="宋体" w:eastAsia="宋体" w:cs="宋体"/>
          <w:color w:val="auto"/>
          <w:sz w:val="21"/>
          <w:szCs w:val="21"/>
        </w:rPr>
      </w:pPr>
      <w:r>
        <w:rPr>
          <w:rFonts w:hint="eastAsia" w:ascii="宋体" w:hAnsi="宋体" w:eastAsia="宋体" w:cs="宋体"/>
          <w:color w:val="auto"/>
          <w:sz w:val="21"/>
          <w:szCs w:val="21"/>
        </w:rPr>
        <w:t>E. 投标人承诺在项目上应设有相当数量的备品备件库来满足所有壁挂炉的维修，并提供投标人生产制造的合格备品备件，相关备品备件需符合项目所使用壁挂炉的规格、型号。</w:t>
      </w:r>
    </w:p>
    <w:p w14:paraId="3C1B23BD">
      <w:pPr>
        <w:rPr>
          <w:rFonts w:hint="eastAsia" w:ascii="宋体" w:hAnsi="宋体" w:eastAsia="宋体" w:cs="宋体"/>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1B812A"/>
    <w:multiLevelType w:val="singleLevel"/>
    <w:tmpl w:val="DA1B812A"/>
    <w:lvl w:ilvl="0" w:tentative="0">
      <w:start w:val="1"/>
      <w:numFmt w:val="decimal"/>
      <w:lvlText w:val="%1."/>
      <w:lvlJc w:val="left"/>
      <w:pPr>
        <w:ind w:left="425" w:hanging="425"/>
      </w:pPr>
      <w:rPr>
        <w:rFonts w:hint="default"/>
      </w:rPr>
    </w:lvl>
  </w:abstractNum>
  <w:abstractNum w:abstractNumId="1">
    <w:nsid w:val="01304F48"/>
    <w:multiLevelType w:val="multilevel"/>
    <w:tmpl w:val="01304F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21528D8"/>
    <w:multiLevelType w:val="multilevel"/>
    <w:tmpl w:val="221528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3B44DAB"/>
    <w:multiLevelType w:val="singleLevel"/>
    <w:tmpl w:val="23B44DAB"/>
    <w:lvl w:ilvl="0" w:tentative="0">
      <w:start w:val="3"/>
      <w:numFmt w:val="decimal"/>
      <w:suff w:val="nothing"/>
      <w:lvlText w:val="%1、"/>
      <w:lvlJc w:val="left"/>
    </w:lvl>
  </w:abstractNum>
  <w:abstractNum w:abstractNumId="4">
    <w:nsid w:val="2EAE0379"/>
    <w:multiLevelType w:val="multilevel"/>
    <w:tmpl w:val="2EAE037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AD95FDA"/>
    <w:multiLevelType w:val="multilevel"/>
    <w:tmpl w:val="3AD95F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0BE33CB"/>
    <w:multiLevelType w:val="multilevel"/>
    <w:tmpl w:val="60BE33CB"/>
    <w:lvl w:ilvl="0" w:tentative="0">
      <w:start w:val="1"/>
      <w:numFmt w:val="decimal"/>
      <w:lvlText w:val="%1."/>
      <w:lvlJc w:val="left"/>
      <w:pPr>
        <w:ind w:left="220" w:hanging="2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E3A6B4B"/>
    <w:multiLevelType w:val="multilevel"/>
    <w:tmpl w:val="6E3A6B4B"/>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69038F1"/>
    <w:multiLevelType w:val="multilevel"/>
    <w:tmpl w:val="769038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7"/>
  </w:num>
  <w:num w:numId="3">
    <w:abstractNumId w:val="0"/>
  </w:num>
  <w:num w:numId="4">
    <w:abstractNumId w:val="6"/>
  </w:num>
  <w:num w:numId="5">
    <w:abstractNumId w:val="8"/>
  </w:num>
  <w:num w:numId="6">
    <w:abstractNumId w:val="5"/>
  </w:num>
  <w:num w:numId="7">
    <w:abstractNumId w:val="2"/>
  </w:num>
  <w:num w:numId="8">
    <w:abstractNumId w:val="1"/>
  </w:num>
  <w:num w:numId="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ch">
    <w15:presenceInfo w15:providerId="WPS Office" w15:userId="19573982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NTU3ZmE3ZGM1NmEzNTcwNmY2MzZlOGQwY2NiYzcifQ=="/>
    <w:docVar w:name="KSO_WPS_MARK_KEY" w:val="e112dff0-4976-4ebb-8fef-b0a30bc7dd55"/>
  </w:docVars>
  <w:rsids>
    <w:rsidRoot w:val="269D3C73"/>
    <w:rsid w:val="00275DB8"/>
    <w:rsid w:val="027D2172"/>
    <w:rsid w:val="04885988"/>
    <w:rsid w:val="0B727049"/>
    <w:rsid w:val="114B3933"/>
    <w:rsid w:val="134838CE"/>
    <w:rsid w:val="269D3C73"/>
    <w:rsid w:val="30464B56"/>
    <w:rsid w:val="33493E88"/>
    <w:rsid w:val="494356E9"/>
    <w:rsid w:val="4B4C67DF"/>
    <w:rsid w:val="55CA0046"/>
    <w:rsid w:val="59694139"/>
    <w:rsid w:val="60793BB5"/>
    <w:rsid w:val="612D5696"/>
    <w:rsid w:val="630927A5"/>
    <w:rsid w:val="69343498"/>
    <w:rsid w:val="6BA0653D"/>
    <w:rsid w:val="6F273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after="120"/>
    </w:pPr>
    <w:rPr>
      <w:lang w:val="zh-CN"/>
    </w:rPr>
  </w:style>
  <w:style w:type="paragraph" w:styleId="4">
    <w:name w:val="annotation text"/>
    <w:basedOn w:val="1"/>
    <w:qFormat/>
    <w:uiPriority w:val="0"/>
    <w:pPr>
      <w:jc w:val="left"/>
    </w:pPr>
  </w:style>
  <w:style w:type="paragraph" w:styleId="5">
    <w:name w:val="Subtitle"/>
    <w:basedOn w:val="1"/>
    <w:next w:val="1"/>
    <w:qFormat/>
    <w:uiPriority w:val="11"/>
    <w:pPr>
      <w:spacing w:before="240" w:after="60" w:line="312" w:lineRule="auto"/>
      <w:jc w:val="center"/>
      <w:outlineLvl w:val="1"/>
    </w:pPr>
    <w:rPr>
      <w:rFonts w:ascii="等线 Light" w:hAnsi="等线 Light"/>
      <w:b/>
      <w:bCs/>
      <w:kern w:val="28"/>
      <w:sz w:val="32"/>
      <w:szCs w:val="32"/>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character" w:customStyle="1" w:styleId="9">
    <w:name w:val="正文文本_"/>
    <w:link w:val="10"/>
    <w:unhideWhenUsed/>
    <w:qFormat/>
    <w:uiPriority w:val="99"/>
    <w:rPr>
      <w:rFonts w:hint="eastAsia" w:ascii="Arial Unicode MS" w:hAnsi="Arial Unicode MS" w:eastAsia="Arial Unicode MS"/>
      <w:kern w:val="0"/>
      <w:sz w:val="84"/>
      <w:szCs w:val="20"/>
    </w:rPr>
  </w:style>
  <w:style w:type="paragraph" w:customStyle="1" w:styleId="10">
    <w:name w:val="正文文本1"/>
    <w:basedOn w:val="1"/>
    <w:link w:val="9"/>
    <w:unhideWhenUsed/>
    <w:qFormat/>
    <w:uiPriority w:val="99"/>
    <w:pPr>
      <w:shd w:val="clear" w:color="auto" w:fill="FFFFFF"/>
      <w:spacing w:line="1360" w:lineRule="exact"/>
      <w:ind w:hanging="1940"/>
    </w:pPr>
    <w:rPr>
      <w:rFonts w:hint="eastAsia" w:ascii="Arial Unicode MS" w:hAnsi="Arial Unicode MS" w:eastAsia="Arial Unicode MS"/>
      <w:kern w:val="0"/>
      <w:sz w:val="84"/>
      <w:szCs w:val="20"/>
    </w:rPr>
  </w:style>
  <w:style w:type="character" w:customStyle="1" w:styleId="11">
    <w:name w:val="正文文本 + 间距 2 pt"/>
    <w:unhideWhenUsed/>
    <w:qFormat/>
    <w:uiPriority w:val="99"/>
    <w:rPr>
      <w:rFonts w:hint="eastAsia" w:ascii="Arial Unicode MS" w:hAnsi="Arial Unicode MS" w:eastAsia="Arial Unicode MS"/>
      <w:spacing w:val="50"/>
      <w:sz w:val="8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6057</Words>
  <Characters>6608</Characters>
  <Lines>0</Lines>
  <Paragraphs>0</Paragraphs>
  <TotalTime>35</TotalTime>
  <ScaleCrop>false</ScaleCrop>
  <LinksUpToDate>false</LinksUpToDate>
  <CharactersWithSpaces>6654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2023-07-13T08:44:00Z</dcterms:created>
  <dc:creator>觞人</dc:creator>
  <cp:lastModifiedBy>WPS_1664504442</cp:lastModifiedBy>
  <dcterms:modified xsi:type="dcterms:W3CDTF">2025-12-17T07:34:14Z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_IPGFID">
    <vt:lpwstr>[DocID]=A2B1CDB2-C927-4160-9BC0-3FDB169127F6</vt:lpwstr>
  </property>
  <property fmtid="{D5CDD505-2E9C-101B-9397-08002B2CF9AE}" pid="4" name="_IPGFLOW_P-B5B0_E-0_CV-88520CEC_CN-3CB59D4E">
    <vt:lpwstr>DPFPMK|3|50|1|0</vt:lpwstr>
  </property>
  <property fmtid="{D5CDD505-2E9C-101B-9397-08002B2CF9AE}" pid="5" name="_IPGFLOW_P-B5B0_E-1_FP-1_SP-1_CV-75BF9E32_CN-1D5C3745">
    <vt:lpwstr>xAXxYbcESkzxXtO+dq/9uJNIEvC5zDeS2roS1TpWpJ9ugMxgOUpbSicGXSHVP311sXdeK0h55xwh2xTKX8geRpI00Tyws7mPSVy+QV8HFUNLDab6+9ajqHfwIgiatQkuBhO2DJCikHZYszMA6LYuyvMou1sLYyXp9tkBbTF6G6bZUWqc0rF9EpxGFImWqqM/i0jq4WrVlVnJYS/+LYho5IS0LuDlSyzJXSXZ6SwrUMa8pBh3aTruOc5Lm34sALZ</vt:lpwstr>
  </property>
  <property fmtid="{D5CDD505-2E9C-101B-9397-08002B2CF9AE}" pid="6" name="_IPGFLOW_P-B5B0_E-1_FP-1_SP-2_CV-9C9DA049_CN-5A36F4D">
    <vt:lpwstr>VxEiRCgqLpP8UcqHa2vmdj5uo4q6yU5UI/50/0vmwv2sgWnDXgy0icgvdoeOKcYdeDvGiTcbvghvNNho4ibPW5gxNtlhl+/CH2LIvFEuKAaGyS9MYgDOyQW4lML0/XN5erdi7rF0kLujxsthy+p/LdSsdrqUuDgwMGMAYF0dCG3x+XwVRg3nUZx7lglH/dAha</vt:lpwstr>
  </property>
  <property fmtid="{D5CDD505-2E9C-101B-9397-08002B2CF9AE}" pid="7" name="_IPGFLOW_P-B5B0_E-0_FP-1_CV-60DDE677_CN-8045E800">
    <vt:lpwstr>DPSPMK|3|448|2|0</vt:lpwstr>
  </property>
  <property fmtid="{D5CDD505-2E9C-101B-9397-08002B2CF9AE}" pid="8" name="_IPGLAB_P-B5B0_E-1_CV-6B65C887_CN-A0CE1330">
    <vt:lpwstr>EKHOjEEXKtERD5/VIpbkL1uLutJQoGbcIIT9af5C8hL19M8eela6/uNgMxxcwQ0o</vt:lpwstr>
  </property>
  <property fmtid="{D5CDD505-2E9C-101B-9397-08002B2CF9AE}" pid="9" name="ICV">
    <vt:lpwstr>8610FA0E083E4270BFDEAD5EF3A35F09</vt:lpwstr>
  </property>
  <property fmtid="{D5CDD505-2E9C-101B-9397-08002B2CF9AE}" pid="10" name="KSOTemplateDocerSaveRecord">
    <vt:lpwstr>eyJoZGlkIjoiYjk4M2NjZTEzZWViYWFmNDJmYmMwMmY2ZTljMDIyOTMiLCJ1c2VySWQiOiIxNDE1MDY3Mzc5In0=</vt:lpwstr>
  </property>
</Properties>
</file>